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6"/>
        <w:gridCol w:w="4965"/>
      </w:tblGrid>
      <w:tr w:rsidR="008449FA" w:rsidRPr="006F4F45" w14:paraId="5C4FFD3F" w14:textId="77777777" w:rsidTr="008449FA">
        <w:trPr>
          <w:trHeight w:val="1462"/>
        </w:trPr>
        <w:tc>
          <w:tcPr>
            <w:tcW w:w="9781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D271C" w14:textId="15BBC22C" w:rsidR="008449FA" w:rsidRPr="006F4F45" w:rsidRDefault="0058746B" w:rsidP="00276240">
            <w:pPr>
              <w:pStyle w:val="Przypisgrny"/>
              <w:rPr>
                <w:i w:val="0"/>
                <w:szCs w:val="16"/>
              </w:rPr>
            </w:pPr>
            <w:r>
              <w:rPr>
                <w:i w:val="0"/>
                <w:szCs w:val="16"/>
              </w:rPr>
              <w:t>Zamawiający</w:t>
            </w:r>
            <w:r w:rsidR="008449FA" w:rsidRPr="006F4F45">
              <w:rPr>
                <w:i w:val="0"/>
                <w:szCs w:val="16"/>
              </w:rPr>
              <w:t>:</w:t>
            </w:r>
          </w:p>
          <w:p w14:paraId="1CE0920E" w14:textId="7A8E68C3" w:rsidR="003166A0" w:rsidRDefault="002904B5" w:rsidP="003166A0">
            <w:pPr>
              <w:pStyle w:val="Standard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4455F2A8" wp14:editId="4182E0B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-635</wp:posOffset>
                  </wp:positionV>
                  <wp:extent cx="1058400" cy="720000"/>
                  <wp:effectExtent l="0" t="0" r="8890" b="4445"/>
                  <wp:wrapSquare wrapText="bothSides"/>
                  <wp:docPr id="5" name="Obraz 5" descr="Obraz zawierający rysunek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UA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66A0">
              <w:rPr>
                <w:b/>
                <w:bCs/>
              </w:rPr>
              <w:tab/>
            </w:r>
            <w:r w:rsidR="003166A0">
              <w:rPr>
                <w:b/>
                <w:bCs/>
              </w:rPr>
              <w:tab/>
            </w:r>
            <w:r w:rsidR="003166A0">
              <w:rPr>
                <w:b/>
                <w:bCs/>
              </w:rPr>
              <w:tab/>
              <w:t>UNIWERSYTET ARTYSTYCZNY W POZNANIU</w:t>
            </w:r>
          </w:p>
          <w:p w14:paraId="1B5096CC" w14:textId="51685A20" w:rsidR="005B716F" w:rsidRDefault="003166A0" w:rsidP="005B716F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="005B716F">
              <w:rPr>
                <w:b/>
                <w:bCs/>
              </w:rPr>
              <w:t xml:space="preserve">DZIAŁ </w:t>
            </w:r>
            <w:del w:id="0" w:author="Michał Pawłowski" w:date="2020-03-12T19:53:00Z">
              <w:r w:rsidR="005B716F" w:rsidDel="005B716F">
                <w:rPr>
                  <w:b/>
                  <w:bCs/>
                </w:rPr>
                <w:delText>REALIZACJI PROJEKTU</w:delText>
              </w:r>
            </w:del>
            <w:ins w:id="1" w:author="Michał Pawłowski" w:date="2020-03-12T19:53:00Z">
              <w:r w:rsidR="005B716F">
                <w:rPr>
                  <w:b/>
                  <w:bCs/>
                </w:rPr>
                <w:t>INWESTYCJI</w:t>
              </w:r>
            </w:ins>
          </w:p>
          <w:p w14:paraId="089F1BB6" w14:textId="77777777" w:rsidR="003166A0" w:rsidRDefault="003166A0" w:rsidP="003166A0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AL. MARCINKOWSKIEGO 29, 60-967 POZNAŃ</w:t>
            </w:r>
          </w:p>
          <w:p w14:paraId="0A14D585" w14:textId="5903329D" w:rsidR="008449FA" w:rsidRPr="006F4F45" w:rsidRDefault="003166A0" w:rsidP="003166A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="002904B5"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tel.: 061/855-25-21; fax: 61 852 80 91</w:t>
            </w:r>
          </w:p>
        </w:tc>
      </w:tr>
      <w:tr w:rsidR="008449FA" w:rsidRPr="006F4F45" w14:paraId="0B280220" w14:textId="77777777" w:rsidTr="003166A0">
        <w:trPr>
          <w:trHeight w:hRule="exact" w:val="1294"/>
        </w:trPr>
        <w:tc>
          <w:tcPr>
            <w:tcW w:w="9781" w:type="dxa"/>
            <w:gridSpan w:val="2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08809" w14:textId="6CF25296" w:rsidR="003166A0" w:rsidRDefault="008449FA" w:rsidP="00276240">
            <w:pPr>
              <w:pStyle w:val="Przypisgrny"/>
              <w:rPr>
                <w:i w:val="0"/>
              </w:rPr>
            </w:pPr>
            <w:r w:rsidRPr="006F4F45">
              <w:rPr>
                <w:i w:val="0"/>
              </w:rPr>
              <w:t>Temat opracowania:</w:t>
            </w:r>
          </w:p>
          <w:p w14:paraId="361CB7E4" w14:textId="77777777" w:rsidR="0058746B" w:rsidRDefault="0058746B" w:rsidP="00FC4AAC">
            <w:pPr>
              <w:pStyle w:val="Standard"/>
              <w:jc w:val="both"/>
              <w:rPr>
                <w:lang w:eastAsia="ar-SA" w:bidi="ar-SA"/>
              </w:rPr>
            </w:pPr>
            <w:r>
              <w:rPr>
                <w:b/>
                <w:bCs/>
                <w:color w:val="000000"/>
              </w:rPr>
              <w:t xml:space="preserve">INWENTARYZACJA </w:t>
            </w:r>
            <w:r w:rsidR="003166A0">
              <w:rPr>
                <w:b/>
                <w:bCs/>
                <w:color w:val="000000"/>
              </w:rPr>
              <w:t xml:space="preserve">ZESPOŁU BUDYNKÓW DAWNEJ FABRYKI PAPIERU </w:t>
            </w:r>
            <w:r w:rsidR="003166A0">
              <w:rPr>
                <w:lang w:eastAsia="ar-SA" w:bidi="ar-SA"/>
              </w:rPr>
              <w:t xml:space="preserve"> </w:t>
            </w:r>
          </w:p>
          <w:p w14:paraId="032DB290" w14:textId="6328FA71" w:rsidR="008449FA" w:rsidRPr="006F4F45" w:rsidRDefault="003166A0" w:rsidP="00FC4AAC">
            <w:pPr>
              <w:pStyle w:val="Standard"/>
              <w:jc w:val="both"/>
              <w:rPr>
                <w:sz w:val="20"/>
                <w:szCs w:val="20"/>
                <w:lang w:eastAsia="ar-SA" w:bidi="ar-SA"/>
              </w:rPr>
            </w:pPr>
            <w:r>
              <w:rPr>
                <w:lang w:eastAsia="ar-SA" w:bidi="ar-SA"/>
              </w:rPr>
              <w:t>kategoria obiektu budowlanego:</w:t>
            </w:r>
            <w:r>
              <w:t xml:space="preserve"> IX– budynek kultury, nauki i oświaty</w:t>
            </w:r>
          </w:p>
        </w:tc>
      </w:tr>
      <w:tr w:rsidR="008449FA" w:rsidRPr="006F4F45" w14:paraId="3218EC33" w14:textId="77777777" w:rsidTr="008449FA">
        <w:trPr>
          <w:trHeight w:hRule="exact" w:val="934"/>
        </w:trPr>
        <w:tc>
          <w:tcPr>
            <w:tcW w:w="9781" w:type="dxa"/>
            <w:gridSpan w:val="2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647DE" w14:textId="77777777" w:rsidR="008449FA" w:rsidRPr="006F4F45" w:rsidRDefault="008449FA" w:rsidP="00276240">
            <w:pPr>
              <w:pStyle w:val="Przypisgrny"/>
              <w:rPr>
                <w:i w:val="0"/>
              </w:rPr>
            </w:pPr>
            <w:r w:rsidRPr="006F4F45">
              <w:rPr>
                <w:i w:val="0"/>
              </w:rPr>
              <w:t>Adres</w:t>
            </w:r>
            <w:r w:rsidR="008A5D81">
              <w:rPr>
                <w:i w:val="0"/>
              </w:rPr>
              <w:t xml:space="preserve"> inwestycji</w:t>
            </w:r>
            <w:r w:rsidRPr="006F4F45">
              <w:rPr>
                <w:i w:val="0"/>
              </w:rPr>
              <w:t>:</w:t>
            </w:r>
          </w:p>
          <w:p w14:paraId="555FC9A2" w14:textId="2FA16DDE" w:rsidR="008449FA" w:rsidRPr="006F4F45" w:rsidRDefault="008449FA" w:rsidP="00276240">
            <w:pPr>
              <w:pStyle w:val="Standard"/>
              <w:spacing w:line="100" w:lineRule="atLeast"/>
            </w:pPr>
            <w:bookmarkStart w:id="2" w:name="_Hlk17370999"/>
            <w:r w:rsidRPr="006F4F45">
              <w:t xml:space="preserve">ul. </w:t>
            </w:r>
            <w:r w:rsidR="003166A0">
              <w:t>Szyperska 8</w:t>
            </w:r>
            <w:del w:id="3" w:author="Michał Pawłowski" w:date="2020-03-12T19:53:00Z">
              <w:r w:rsidR="003166A0" w:rsidDel="005B716F">
                <w:delText xml:space="preserve"> i 9</w:delText>
              </w:r>
            </w:del>
            <w:r w:rsidR="003166A0">
              <w:t>, 61-754 Poznań</w:t>
            </w:r>
          </w:p>
          <w:bookmarkEnd w:id="2"/>
          <w:p w14:paraId="56C72D12" w14:textId="36392E5D" w:rsidR="008449FA" w:rsidRPr="006F4F45" w:rsidRDefault="003166A0" w:rsidP="00276240">
            <w:pPr>
              <w:pStyle w:val="Standard"/>
              <w:spacing w:line="100" w:lineRule="atLeast"/>
              <w:rPr>
                <w:rFonts w:eastAsia="ISOCPEUR" w:cs="Arial"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>działka geod. 1</w:t>
            </w:r>
            <w:ins w:id="4" w:author="Michał Pawłowski" w:date="2020-03-12T19:55:00Z">
              <w:r w:rsidR="005B716F">
                <w:rPr>
                  <w:lang w:eastAsia="ar-SA" w:bidi="ar-SA"/>
                </w:rPr>
                <w:t>4</w:t>
              </w:r>
            </w:ins>
            <w:r>
              <w:rPr>
                <w:lang w:eastAsia="ar-SA" w:bidi="ar-SA"/>
              </w:rPr>
              <w:t>/</w:t>
            </w:r>
            <w:ins w:id="5" w:author="Michał Pawłowski" w:date="2020-03-12T19:56:00Z">
              <w:r w:rsidR="005B716F">
                <w:rPr>
                  <w:lang w:eastAsia="ar-SA" w:bidi="ar-SA"/>
                </w:rPr>
                <w:t>1</w:t>
              </w:r>
            </w:ins>
            <w:del w:id="6" w:author="Michał Pawłowski" w:date="2020-03-12T19:56:00Z">
              <w:r w:rsidDel="005B716F">
                <w:rPr>
                  <w:lang w:eastAsia="ar-SA" w:bidi="ar-SA"/>
                </w:rPr>
                <w:delText>4</w:delText>
              </w:r>
            </w:del>
            <w:r>
              <w:rPr>
                <w:lang w:eastAsia="ar-SA" w:bidi="ar-SA"/>
              </w:rPr>
              <w:t>, ark. mapy 19, obręb Poznań</w:t>
            </w:r>
          </w:p>
        </w:tc>
      </w:tr>
      <w:tr w:rsidR="008449FA" w:rsidRPr="006F4F45" w14:paraId="4DDB2081" w14:textId="77777777" w:rsidTr="008449FA">
        <w:trPr>
          <w:trHeight w:hRule="exact" w:val="1202"/>
        </w:trPr>
        <w:tc>
          <w:tcPr>
            <w:tcW w:w="9781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A2025" w14:textId="624C802D" w:rsidR="008449FA" w:rsidRPr="006F4F45" w:rsidRDefault="0058746B" w:rsidP="00276240">
            <w:pPr>
              <w:pStyle w:val="Przypisgrny"/>
              <w:rPr>
                <w:i w:val="0"/>
              </w:rPr>
            </w:pPr>
            <w:r>
              <w:rPr>
                <w:i w:val="0"/>
              </w:rPr>
              <w:t>Opracowanie</w:t>
            </w:r>
            <w:r w:rsidR="003166A0">
              <w:rPr>
                <w:i w:val="0"/>
              </w:rPr>
              <w:t>:</w:t>
            </w:r>
          </w:p>
          <w:p w14:paraId="17E5DA92" w14:textId="7AC9D7E1" w:rsidR="003166A0" w:rsidRDefault="001B0449" w:rsidP="00502739">
            <w:pPr>
              <w:pStyle w:val="Bezodstpw"/>
            </w:pPr>
            <w:r>
              <w:rPr>
                <w:b/>
                <w:bCs/>
              </w:rPr>
              <w:t>FHU IRENA NOWACZYK</w:t>
            </w:r>
          </w:p>
          <w:p w14:paraId="1FE82DD0" w14:textId="2AAEE5A7" w:rsidR="00502739" w:rsidRDefault="001B0449" w:rsidP="00502739">
            <w:pPr>
              <w:pStyle w:val="Bezodstpw"/>
            </w:pPr>
            <w:r>
              <w:t>ul. Widokowa 28</w:t>
            </w:r>
          </w:p>
          <w:p w14:paraId="5ABE33EE" w14:textId="41E16CF9" w:rsidR="008449FA" w:rsidRPr="006F4F45" w:rsidRDefault="00502739" w:rsidP="00502739">
            <w:pPr>
              <w:pStyle w:val="Bezodstpw"/>
            </w:pPr>
            <w:r>
              <w:t>6</w:t>
            </w:r>
            <w:r w:rsidR="001B0449">
              <w:t>2</w:t>
            </w:r>
            <w:r>
              <w:t>-</w:t>
            </w:r>
            <w:r w:rsidR="001B0449">
              <w:t>023</w:t>
            </w:r>
            <w:r>
              <w:t xml:space="preserve"> </w:t>
            </w:r>
            <w:r w:rsidR="0014631E">
              <w:t>Borówiec</w:t>
            </w:r>
          </w:p>
        </w:tc>
      </w:tr>
      <w:tr w:rsidR="008449FA" w:rsidRPr="006F4F45" w14:paraId="05725464" w14:textId="77777777" w:rsidTr="008449FA">
        <w:trPr>
          <w:trHeight w:hRule="exact" w:val="306"/>
        </w:trPr>
        <w:tc>
          <w:tcPr>
            <w:tcW w:w="9781" w:type="dxa"/>
            <w:gridSpan w:val="2"/>
            <w:tcBorders>
              <w:top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AD60B" w14:textId="5CD5BB3E" w:rsidR="008449FA" w:rsidRPr="006F4F45" w:rsidRDefault="008449FA" w:rsidP="00276240">
            <w:pPr>
              <w:pStyle w:val="Standard"/>
              <w:rPr>
                <w:sz w:val="16"/>
                <w:szCs w:val="16"/>
              </w:rPr>
            </w:pPr>
            <w:r w:rsidRPr="006F4F45">
              <w:rPr>
                <w:sz w:val="16"/>
                <w:szCs w:val="16"/>
              </w:rPr>
              <w:t xml:space="preserve">Autorzy </w:t>
            </w:r>
            <w:r w:rsidR="003166A0">
              <w:rPr>
                <w:sz w:val="16"/>
                <w:szCs w:val="16"/>
              </w:rPr>
              <w:t>opracowania</w:t>
            </w:r>
            <w:r w:rsidRPr="006F4F45">
              <w:rPr>
                <w:sz w:val="16"/>
                <w:szCs w:val="16"/>
              </w:rPr>
              <w:t>:</w:t>
            </w:r>
          </w:p>
        </w:tc>
      </w:tr>
      <w:tr w:rsidR="008449FA" w:rsidRPr="006F4F45" w14:paraId="6A75933B" w14:textId="77777777" w:rsidTr="00FF2DB6">
        <w:trPr>
          <w:trHeight w:hRule="exact" w:val="1911"/>
        </w:trPr>
        <w:tc>
          <w:tcPr>
            <w:tcW w:w="481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71E8E" w14:textId="23091BC9" w:rsidR="008449FA" w:rsidRPr="006F4F45" w:rsidRDefault="008449FA" w:rsidP="00276240">
            <w:pPr>
              <w:pStyle w:val="Standard"/>
              <w:tabs>
                <w:tab w:val="left" w:pos="2775"/>
              </w:tabs>
              <w:rPr>
                <w:b/>
                <w:bCs/>
              </w:rPr>
            </w:pPr>
            <w:r w:rsidRPr="006F4F45">
              <w:rPr>
                <w:b/>
                <w:bCs/>
              </w:rPr>
              <w:t xml:space="preserve">mgr inż. arch. </w:t>
            </w:r>
            <w:r w:rsidR="0058746B">
              <w:rPr>
                <w:b/>
                <w:bCs/>
              </w:rPr>
              <w:t>Maciej KORNECKI</w:t>
            </w:r>
          </w:p>
          <w:p w14:paraId="4B3BE6D5" w14:textId="5AB7F624" w:rsidR="008449FA" w:rsidRDefault="008449FA" w:rsidP="00276240">
            <w:pPr>
              <w:pStyle w:val="Standard"/>
              <w:tabs>
                <w:tab w:val="left" w:pos="2775"/>
              </w:tabs>
              <w:rPr>
                <w:sz w:val="16"/>
                <w:szCs w:val="16"/>
              </w:rPr>
            </w:pPr>
            <w:r w:rsidRPr="006F4F45">
              <w:rPr>
                <w:sz w:val="16"/>
                <w:szCs w:val="16"/>
              </w:rPr>
              <w:t xml:space="preserve">nr </w:t>
            </w:r>
            <w:proofErr w:type="spellStart"/>
            <w:r w:rsidRPr="006F4F45">
              <w:rPr>
                <w:sz w:val="16"/>
                <w:szCs w:val="16"/>
              </w:rPr>
              <w:t>upr</w:t>
            </w:r>
            <w:proofErr w:type="spellEnd"/>
            <w:r w:rsidRPr="006F4F45">
              <w:rPr>
                <w:sz w:val="16"/>
                <w:szCs w:val="16"/>
              </w:rPr>
              <w:t xml:space="preserve">. </w:t>
            </w:r>
            <w:r w:rsidR="0058746B" w:rsidRPr="0058746B">
              <w:rPr>
                <w:sz w:val="16"/>
                <w:szCs w:val="16"/>
              </w:rPr>
              <w:t>WP-OIA/OKK/</w:t>
            </w:r>
            <w:proofErr w:type="spellStart"/>
            <w:r w:rsidR="0058746B" w:rsidRPr="0058746B">
              <w:rPr>
                <w:sz w:val="16"/>
                <w:szCs w:val="16"/>
              </w:rPr>
              <w:t>UpB</w:t>
            </w:r>
            <w:proofErr w:type="spellEnd"/>
            <w:r w:rsidR="0058746B" w:rsidRPr="0058746B">
              <w:rPr>
                <w:sz w:val="16"/>
                <w:szCs w:val="16"/>
              </w:rPr>
              <w:t>/31/2010</w:t>
            </w:r>
            <w:r w:rsidRPr="006F4F45">
              <w:rPr>
                <w:sz w:val="16"/>
                <w:szCs w:val="16"/>
              </w:rPr>
              <w:t>, specjalność architektoniczna</w:t>
            </w:r>
          </w:p>
          <w:p w14:paraId="5E6AA24F" w14:textId="3BE1ABBB" w:rsidR="0058746B" w:rsidRDefault="0058746B" w:rsidP="00276240">
            <w:pPr>
              <w:pStyle w:val="Standard"/>
              <w:tabs>
                <w:tab w:val="left" w:pos="2775"/>
              </w:tabs>
              <w:rPr>
                <w:sz w:val="16"/>
                <w:szCs w:val="16"/>
              </w:rPr>
            </w:pPr>
          </w:p>
          <w:p w14:paraId="40C89FD4" w14:textId="590730FD" w:rsidR="0058746B" w:rsidRPr="006F4F45" w:rsidRDefault="0058746B" w:rsidP="0058746B">
            <w:pPr>
              <w:pStyle w:val="Standard"/>
              <w:tabs>
                <w:tab w:val="left" w:pos="2775"/>
              </w:tabs>
              <w:rPr>
                <w:b/>
                <w:bCs/>
              </w:rPr>
            </w:pPr>
            <w:r w:rsidRPr="006F4F45">
              <w:rPr>
                <w:b/>
                <w:bCs/>
              </w:rPr>
              <w:t xml:space="preserve">mgr inż. arch. </w:t>
            </w:r>
            <w:r>
              <w:rPr>
                <w:b/>
                <w:bCs/>
              </w:rPr>
              <w:t>Irena NOWACZYK</w:t>
            </w:r>
          </w:p>
          <w:p w14:paraId="5B860883" w14:textId="6BA85650" w:rsidR="0058746B" w:rsidRDefault="0058746B" w:rsidP="00276240">
            <w:pPr>
              <w:pStyle w:val="Standard"/>
              <w:tabs>
                <w:tab w:val="left" w:pos="2775"/>
              </w:tabs>
              <w:rPr>
                <w:sz w:val="16"/>
                <w:szCs w:val="16"/>
              </w:rPr>
            </w:pPr>
          </w:p>
          <w:p w14:paraId="20515DAA" w14:textId="55B5E366" w:rsidR="0058746B" w:rsidRPr="006F4F45" w:rsidRDefault="0058746B" w:rsidP="0058746B">
            <w:pPr>
              <w:pStyle w:val="Standard"/>
              <w:tabs>
                <w:tab w:val="left" w:pos="2775"/>
              </w:tabs>
              <w:rPr>
                <w:b/>
                <w:bCs/>
              </w:rPr>
            </w:pPr>
            <w:r w:rsidRPr="006F4F45">
              <w:rPr>
                <w:b/>
                <w:bCs/>
              </w:rPr>
              <w:t xml:space="preserve">mgr inż. arch. </w:t>
            </w:r>
            <w:r>
              <w:rPr>
                <w:b/>
                <w:bCs/>
              </w:rPr>
              <w:t>Monika MARCINIAK</w:t>
            </w:r>
          </w:p>
          <w:p w14:paraId="34043426" w14:textId="77777777" w:rsidR="0058746B" w:rsidRPr="006F4F45" w:rsidRDefault="0058746B" w:rsidP="00276240">
            <w:pPr>
              <w:pStyle w:val="Standard"/>
              <w:tabs>
                <w:tab w:val="left" w:pos="2775"/>
              </w:tabs>
              <w:rPr>
                <w:sz w:val="16"/>
                <w:szCs w:val="16"/>
              </w:rPr>
            </w:pPr>
          </w:p>
          <w:p w14:paraId="54134A86" w14:textId="77777777" w:rsidR="008449FA" w:rsidRPr="006F4F45" w:rsidRDefault="008449FA" w:rsidP="00276240">
            <w:pPr>
              <w:pStyle w:val="Standard"/>
              <w:tabs>
                <w:tab w:val="left" w:pos="2775"/>
              </w:tabs>
              <w:rPr>
                <w:sz w:val="16"/>
                <w:szCs w:val="16"/>
              </w:rPr>
            </w:pPr>
          </w:p>
          <w:p w14:paraId="54514086" w14:textId="72B2620B" w:rsidR="00FF2DB6" w:rsidRPr="006F4F45" w:rsidRDefault="00FF2DB6" w:rsidP="00276240">
            <w:pPr>
              <w:pStyle w:val="Standard"/>
              <w:tabs>
                <w:tab w:val="left" w:pos="2775"/>
              </w:tabs>
              <w:rPr>
                <w:b/>
                <w:bCs/>
              </w:rPr>
            </w:pPr>
          </w:p>
        </w:tc>
        <w:tc>
          <w:tcPr>
            <w:tcW w:w="49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946FF" w14:textId="4068436C" w:rsidR="008449FA" w:rsidRPr="006F4F45" w:rsidRDefault="008449FA" w:rsidP="00276240">
            <w:pPr>
              <w:pStyle w:val="Standard"/>
              <w:tabs>
                <w:tab w:val="left" w:pos="2775"/>
              </w:tabs>
              <w:rPr>
                <w:rFonts w:cs="SwitzerlandCondLight"/>
                <w:color w:val="000000"/>
                <w:sz w:val="16"/>
                <w:szCs w:val="16"/>
              </w:rPr>
            </w:pPr>
          </w:p>
        </w:tc>
      </w:tr>
      <w:tr w:rsidR="008449FA" w:rsidRPr="006F4F45" w14:paraId="617A7604" w14:textId="77777777" w:rsidTr="003166A0">
        <w:trPr>
          <w:trHeight w:hRule="exact" w:val="5454"/>
        </w:trPr>
        <w:tc>
          <w:tcPr>
            <w:tcW w:w="9781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7B358" w14:textId="77777777" w:rsidR="008449FA" w:rsidRPr="006F4F45" w:rsidRDefault="008449FA" w:rsidP="00276240">
            <w:pPr>
              <w:pStyle w:val="Przypisgrny"/>
              <w:rPr>
                <w:i w:val="0"/>
              </w:rPr>
            </w:pPr>
            <w:r w:rsidRPr="006F4F45">
              <w:rPr>
                <w:i w:val="0"/>
              </w:rPr>
              <w:t>Branża:</w:t>
            </w:r>
          </w:p>
          <w:p w14:paraId="3967E2F4" w14:textId="245B0DF2" w:rsidR="008449FA" w:rsidRPr="006F4F45" w:rsidRDefault="008449FA" w:rsidP="0058746B">
            <w:pPr>
              <w:widowControl/>
              <w:suppressAutoHyphens w:val="0"/>
              <w:autoSpaceDE w:val="0"/>
              <w:adjustRightInd w:val="0"/>
              <w:textAlignment w:val="auto"/>
              <w:rPr>
                <w:b/>
                <w:bCs/>
              </w:rPr>
            </w:pPr>
          </w:p>
        </w:tc>
      </w:tr>
      <w:tr w:rsidR="008449FA" w:rsidRPr="006F4F45" w14:paraId="6DEA72DE" w14:textId="77777777" w:rsidTr="008449FA">
        <w:trPr>
          <w:trHeight w:val="143"/>
        </w:trPr>
        <w:tc>
          <w:tcPr>
            <w:tcW w:w="9781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E6D51" w14:textId="77777777" w:rsidR="008449FA" w:rsidRPr="006F4F45" w:rsidRDefault="008449FA" w:rsidP="00276240">
            <w:pPr>
              <w:pStyle w:val="Przypisgrny"/>
              <w:rPr>
                <w:i w:val="0"/>
              </w:rPr>
            </w:pPr>
            <w:r w:rsidRPr="006F4F45">
              <w:rPr>
                <w:i w:val="0"/>
              </w:rPr>
              <w:t>Stadium:</w:t>
            </w:r>
          </w:p>
          <w:p w14:paraId="6E848B8C" w14:textId="237BE7C5" w:rsidR="008449FA" w:rsidRPr="006F4F45" w:rsidRDefault="0058746B" w:rsidP="003166A0">
            <w:pPr>
              <w:pStyle w:val="Przypisgrny"/>
              <w:rPr>
                <w:b/>
                <w:bCs/>
              </w:rPr>
            </w:pPr>
            <w:r>
              <w:rPr>
                <w:b/>
                <w:bCs/>
                <w:i w:val="0"/>
                <w:sz w:val="24"/>
              </w:rPr>
              <w:t>INWENTARYZACJA</w:t>
            </w:r>
          </w:p>
        </w:tc>
      </w:tr>
      <w:tr w:rsidR="008449FA" w:rsidRPr="006F4F45" w14:paraId="37F95436" w14:textId="77777777" w:rsidTr="008449FA">
        <w:trPr>
          <w:trHeight w:hRule="exact" w:val="600"/>
        </w:trPr>
        <w:tc>
          <w:tcPr>
            <w:tcW w:w="9781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595F9" w14:textId="77777777" w:rsidR="008449FA" w:rsidRPr="006F4F45" w:rsidRDefault="008449FA" w:rsidP="008449FA">
            <w:pPr>
              <w:pStyle w:val="Przypisgrny"/>
              <w:rPr>
                <w:i w:val="0"/>
              </w:rPr>
            </w:pPr>
            <w:r w:rsidRPr="006F4F45">
              <w:rPr>
                <w:i w:val="0"/>
              </w:rPr>
              <w:t>Data opracowania:</w:t>
            </w:r>
          </w:p>
          <w:p w14:paraId="46975DE1" w14:textId="25100D9D" w:rsidR="008449FA" w:rsidRPr="006F4F45" w:rsidRDefault="0058746B" w:rsidP="008449FA">
            <w:pPr>
              <w:pStyle w:val="Przypisgrny"/>
              <w:rPr>
                <w:i w:val="0"/>
                <w:iCs/>
                <w:sz w:val="24"/>
              </w:rPr>
            </w:pPr>
            <w:r>
              <w:rPr>
                <w:b/>
                <w:bCs/>
                <w:i w:val="0"/>
                <w:iCs/>
                <w:sz w:val="24"/>
              </w:rPr>
              <w:t>10</w:t>
            </w:r>
            <w:r w:rsidR="008449FA" w:rsidRPr="006F4F45">
              <w:rPr>
                <w:b/>
                <w:bCs/>
                <w:i w:val="0"/>
                <w:iCs/>
                <w:sz w:val="24"/>
              </w:rPr>
              <w:t>/0</w:t>
            </w:r>
            <w:r>
              <w:rPr>
                <w:b/>
                <w:bCs/>
                <w:i w:val="0"/>
                <w:iCs/>
                <w:sz w:val="24"/>
              </w:rPr>
              <w:t>5</w:t>
            </w:r>
            <w:r w:rsidR="008449FA" w:rsidRPr="006F4F45">
              <w:rPr>
                <w:b/>
                <w:bCs/>
                <w:i w:val="0"/>
                <w:iCs/>
                <w:sz w:val="24"/>
              </w:rPr>
              <w:t>/20</w:t>
            </w:r>
            <w:r w:rsidR="003166A0">
              <w:rPr>
                <w:b/>
                <w:bCs/>
                <w:i w:val="0"/>
                <w:iCs/>
                <w:sz w:val="24"/>
              </w:rPr>
              <w:t>2</w:t>
            </w:r>
            <w:r>
              <w:rPr>
                <w:b/>
                <w:bCs/>
                <w:i w:val="0"/>
                <w:iCs/>
                <w:sz w:val="24"/>
              </w:rPr>
              <w:t>1</w:t>
            </w:r>
          </w:p>
        </w:tc>
      </w:tr>
    </w:tbl>
    <w:p w14:paraId="73205C6D" w14:textId="07C89525" w:rsidR="008449FA" w:rsidRPr="006F4F45" w:rsidRDefault="008449FA">
      <w:pPr>
        <w:sectPr w:rsidR="008449FA" w:rsidRPr="006F4F45" w:rsidSect="008449FA">
          <w:head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26"/>
        </w:sectPr>
      </w:pPr>
    </w:p>
    <w:p w14:paraId="1EEA3FC2" w14:textId="089EBE9D" w:rsidR="00781558" w:rsidRDefault="00D92188" w:rsidP="00781558">
      <w:pPr>
        <w:pStyle w:val="Nagwek1"/>
        <w:jc w:val="center"/>
      </w:pPr>
      <w:bookmarkStart w:id="7" w:name="_Toc77180161"/>
      <w:r>
        <w:lastRenderedPageBreak/>
        <w:t xml:space="preserve">SPIS </w:t>
      </w:r>
      <w:r w:rsidR="00D46AAC">
        <w:t xml:space="preserve">ZAWARTOŚCI </w:t>
      </w:r>
      <w:r w:rsidR="0058746B">
        <w:t>OPRACOWANIA</w:t>
      </w:r>
      <w:bookmarkEnd w:id="7"/>
    </w:p>
    <w:p w14:paraId="75ECFFF8" w14:textId="2E7E91D7" w:rsidR="000F75B5" w:rsidRDefault="000F75B5" w:rsidP="000F75B5">
      <w:pPr>
        <w:pStyle w:val="Nagwek1"/>
      </w:pPr>
    </w:p>
    <w:p w14:paraId="00AD82CA" w14:textId="1005CA1E" w:rsidR="0014631E" w:rsidRDefault="00781558">
      <w:pPr>
        <w:pStyle w:val="Spistreci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pl-PL" w:bidi="ar-SA"/>
        </w:rPr>
      </w:pPr>
      <w:r>
        <w:rPr>
          <w:bCs w:val="0"/>
        </w:rPr>
        <w:fldChar w:fldCharType="begin"/>
      </w:r>
      <w:r>
        <w:rPr>
          <w:bCs w:val="0"/>
        </w:rPr>
        <w:instrText xml:space="preserve"> TOC \o "1-4" \f \u </w:instrText>
      </w:r>
      <w:r>
        <w:rPr>
          <w:bCs w:val="0"/>
        </w:rPr>
        <w:fldChar w:fldCharType="separate"/>
      </w:r>
      <w:r w:rsidR="0014631E">
        <w:rPr>
          <w:noProof/>
        </w:rPr>
        <w:t>SPIS ZAWARTOŚCI OPRACOWANIA</w:t>
      </w:r>
      <w:r w:rsidR="0014631E">
        <w:rPr>
          <w:noProof/>
        </w:rPr>
        <w:tab/>
      </w:r>
      <w:r w:rsidR="0014631E">
        <w:rPr>
          <w:noProof/>
        </w:rPr>
        <w:fldChar w:fldCharType="begin"/>
      </w:r>
      <w:r w:rsidR="0014631E">
        <w:rPr>
          <w:noProof/>
        </w:rPr>
        <w:instrText xml:space="preserve"> PAGEREF _Toc77180161 \h </w:instrText>
      </w:r>
      <w:r w:rsidR="0014631E">
        <w:rPr>
          <w:noProof/>
        </w:rPr>
      </w:r>
      <w:r w:rsidR="0014631E">
        <w:rPr>
          <w:noProof/>
        </w:rPr>
        <w:fldChar w:fldCharType="separate"/>
      </w:r>
      <w:r w:rsidR="00E7433F">
        <w:rPr>
          <w:noProof/>
        </w:rPr>
        <w:t>2</w:t>
      </w:r>
      <w:r w:rsidR="0014631E">
        <w:rPr>
          <w:noProof/>
        </w:rPr>
        <w:fldChar w:fldCharType="end"/>
      </w:r>
    </w:p>
    <w:p w14:paraId="1B7F1EDB" w14:textId="11A173F3" w:rsidR="0014631E" w:rsidRDefault="0014631E">
      <w:pPr>
        <w:pStyle w:val="Spistreci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SPIS RYSUNKÓW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_Toc77180162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3</w:t>
      </w:r>
      <w:r>
        <w:rPr>
          <w:noProof/>
        </w:rPr>
        <w:fldChar w:fldCharType="end"/>
      </w:r>
    </w:p>
    <w:p w14:paraId="76CF761F" w14:textId="205ACADC" w:rsidR="0014631E" w:rsidRDefault="0014631E">
      <w:pPr>
        <w:pStyle w:val="Spistreci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CZĘŚĆ OPISOWA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_Toc77180163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4</w:t>
      </w:r>
      <w:r>
        <w:rPr>
          <w:noProof/>
        </w:rPr>
        <w:fldChar w:fldCharType="end"/>
      </w:r>
    </w:p>
    <w:p w14:paraId="0FF3824E" w14:textId="6A45A845" w:rsidR="0014631E" w:rsidRDefault="0014631E">
      <w:pPr>
        <w:pStyle w:val="Spistreci2"/>
        <w:rPr>
          <w:rFonts w:asciiTheme="minorHAnsi" w:eastAsiaTheme="minorEastAsia" w:hAnsiTheme="minorHAnsi" w:cstheme="minorBidi"/>
          <w:b w:val="0"/>
          <w:bCs w:val="0"/>
          <w:iCs w:val="0"/>
          <w: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iCs w:val="0"/>
          <w: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INFORMACJE OGÓLNE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_Toc77180164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4</w:t>
      </w:r>
      <w:r>
        <w:rPr>
          <w:noProof/>
        </w:rPr>
        <w:fldChar w:fldCharType="end"/>
      </w:r>
    </w:p>
    <w:p w14:paraId="0BDAAFF3" w14:textId="1E9972B9" w:rsidR="0014631E" w:rsidRDefault="0014631E">
      <w:pPr>
        <w:pStyle w:val="Spistreci3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1.1.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Podstawy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_Toc77180165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4</w:t>
      </w:r>
      <w:r>
        <w:rPr>
          <w:noProof/>
        </w:rPr>
        <w:fldChar w:fldCharType="end"/>
      </w:r>
    </w:p>
    <w:p w14:paraId="5F9CA6F0" w14:textId="5B0C14FF" w:rsidR="0014631E" w:rsidRDefault="0014631E">
      <w:pPr>
        <w:pStyle w:val="Spistreci3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1.2.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Przedmiot i cel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_Toc77180166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4</w:t>
      </w:r>
      <w:r>
        <w:rPr>
          <w:noProof/>
        </w:rPr>
        <w:fldChar w:fldCharType="end"/>
      </w:r>
    </w:p>
    <w:p w14:paraId="17BD1EBB" w14:textId="67B576AD" w:rsidR="0014631E" w:rsidRDefault="0014631E">
      <w:pPr>
        <w:pStyle w:val="Spistreci2"/>
        <w:rPr>
          <w:rFonts w:asciiTheme="minorHAnsi" w:eastAsiaTheme="minorEastAsia" w:hAnsiTheme="minorHAnsi" w:cstheme="minorBidi"/>
          <w:b w:val="0"/>
          <w:bCs w:val="0"/>
          <w:iCs w:val="0"/>
          <w: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iCs w:val="0"/>
          <w: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  <w:lang w:eastAsia="ar-SA"/>
        </w:rPr>
        <w:t>Istniejące zagospodarowanie terenu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_Toc77180167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4</w:t>
      </w:r>
      <w:r>
        <w:rPr>
          <w:noProof/>
        </w:rPr>
        <w:fldChar w:fldCharType="end"/>
      </w:r>
    </w:p>
    <w:p w14:paraId="4D50A1BB" w14:textId="2B272F5E" w:rsidR="0014631E" w:rsidRDefault="0014631E">
      <w:pPr>
        <w:pStyle w:val="Spistreci3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2.1.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Dane adresowe i charakterystyczne parametry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_Toc77180168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4</w:t>
      </w:r>
      <w:r>
        <w:rPr>
          <w:noProof/>
        </w:rPr>
        <w:fldChar w:fldCharType="end"/>
      </w:r>
    </w:p>
    <w:p w14:paraId="29596CCF" w14:textId="511DD5EA" w:rsidR="0014631E" w:rsidRDefault="0014631E">
      <w:pPr>
        <w:pStyle w:val="Spistreci3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2.2.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Granice i ukształtowanie terenu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_Toc77180169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4</w:t>
      </w:r>
      <w:r>
        <w:rPr>
          <w:noProof/>
        </w:rPr>
        <w:fldChar w:fldCharType="end"/>
      </w:r>
    </w:p>
    <w:p w14:paraId="66B00DEC" w14:textId="39189FDA" w:rsidR="0014631E" w:rsidRDefault="0014631E">
      <w:pPr>
        <w:pStyle w:val="Spistreci3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2.3.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Obiekty budowlane i sieci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_Toc77180170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4</w:t>
      </w:r>
      <w:r>
        <w:rPr>
          <w:noProof/>
        </w:rPr>
        <w:fldChar w:fldCharType="end"/>
      </w:r>
    </w:p>
    <w:p w14:paraId="0B1316F1" w14:textId="5CA63A14" w:rsidR="0014631E" w:rsidRDefault="0014631E">
      <w:pPr>
        <w:pStyle w:val="Spistreci4"/>
        <w:tabs>
          <w:tab w:val="left" w:pos="713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i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2.3.1.</w:t>
      </w:r>
      <w:r>
        <w:rPr>
          <w:rFonts w:asciiTheme="minorHAnsi" w:eastAsiaTheme="minorEastAsia" w:hAnsiTheme="minorHAnsi" w:cstheme="minorBidi"/>
          <w:b w:val="0"/>
          <w:bCs w:val="0"/>
          <w:i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Zabudowa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_Toc77180171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4</w:t>
      </w:r>
      <w:r>
        <w:rPr>
          <w:noProof/>
        </w:rPr>
        <w:fldChar w:fldCharType="end"/>
      </w:r>
    </w:p>
    <w:p w14:paraId="7663C6DB" w14:textId="0BC7F51F" w:rsidR="0014631E" w:rsidRDefault="0014631E">
      <w:pPr>
        <w:pStyle w:val="Spistreci4"/>
        <w:tabs>
          <w:tab w:val="left" w:pos="713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i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  <w:lang w:eastAsia="ar-SA"/>
        </w:rPr>
        <w:t>2.3.2.</w:t>
      </w:r>
      <w:r>
        <w:rPr>
          <w:rFonts w:asciiTheme="minorHAnsi" w:eastAsiaTheme="minorEastAsia" w:hAnsiTheme="minorHAnsi" w:cstheme="minorBidi"/>
          <w:b w:val="0"/>
          <w:bCs w:val="0"/>
          <w:i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  <w:lang w:eastAsia="ar-SA"/>
        </w:rPr>
        <w:t>Sieci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_Toc77180172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5</w:t>
      </w:r>
      <w:r>
        <w:rPr>
          <w:noProof/>
        </w:rPr>
        <w:fldChar w:fldCharType="end"/>
      </w:r>
    </w:p>
    <w:p w14:paraId="6CD0BF4F" w14:textId="31A25416" w:rsidR="0014631E" w:rsidRDefault="0014631E">
      <w:pPr>
        <w:pStyle w:val="Spistreci3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  <w:lang w:eastAsia="ar-SA"/>
        </w:rPr>
        <w:t>2.4.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  <w:lang w:eastAsia="ar-SA"/>
        </w:rPr>
        <w:t>Zieleń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_Toc77180173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5</w:t>
      </w:r>
      <w:r>
        <w:rPr>
          <w:noProof/>
        </w:rPr>
        <w:fldChar w:fldCharType="end"/>
      </w:r>
    </w:p>
    <w:p w14:paraId="1F482E5D" w14:textId="524ADEB0" w:rsidR="0014631E" w:rsidRDefault="0014631E">
      <w:pPr>
        <w:pStyle w:val="Spistreci3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  <w:lang w:eastAsia="ar-SA"/>
        </w:rPr>
        <w:t>2.5.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  <w:lang w:eastAsia="ar-SA"/>
        </w:rPr>
        <w:t>Obsługa komunikacyjna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_Toc77180174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5</w:t>
      </w:r>
      <w:r>
        <w:rPr>
          <w:noProof/>
        </w:rPr>
        <w:fldChar w:fldCharType="end"/>
      </w:r>
    </w:p>
    <w:p w14:paraId="2F277895" w14:textId="50AE1A08" w:rsidR="0014631E" w:rsidRDefault="0014631E">
      <w:pPr>
        <w:pStyle w:val="Spistreci2"/>
        <w:rPr>
          <w:rFonts w:asciiTheme="minorHAnsi" w:eastAsiaTheme="minorEastAsia" w:hAnsiTheme="minorHAnsi" w:cstheme="minorBidi"/>
          <w:b w:val="0"/>
          <w:bCs w:val="0"/>
          <w:iCs w:val="0"/>
          <w: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iCs w:val="0"/>
          <w: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ISTNIEJĄCE BUDYNKI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_Toc77180175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5</w:t>
      </w:r>
      <w:r>
        <w:rPr>
          <w:noProof/>
        </w:rPr>
        <w:fldChar w:fldCharType="end"/>
      </w:r>
    </w:p>
    <w:p w14:paraId="1849BAF5" w14:textId="4E5A66C3" w:rsidR="0014631E" w:rsidRDefault="0014631E">
      <w:pPr>
        <w:pStyle w:val="Spistreci3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Informacje ogólne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_Toc77180176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5</w:t>
      </w:r>
      <w:r>
        <w:rPr>
          <w:noProof/>
        </w:rPr>
        <w:fldChar w:fldCharType="end"/>
      </w:r>
    </w:p>
    <w:p w14:paraId="5F95FFC6" w14:textId="16FE66E2" w:rsidR="0014631E" w:rsidRDefault="0014631E">
      <w:pPr>
        <w:pStyle w:val="Spistreci3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Zestawienie powierzchni pomieszczeń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_Toc77180177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5</w:t>
      </w:r>
      <w:r>
        <w:rPr>
          <w:noProof/>
        </w:rPr>
        <w:fldChar w:fldCharType="end"/>
      </w:r>
    </w:p>
    <w:p w14:paraId="188246AB" w14:textId="5E073DC8" w:rsidR="0014631E" w:rsidRDefault="0014631E">
      <w:pPr>
        <w:pStyle w:val="Spistreci3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0"/>
          <w:sz w:val="22"/>
          <w:szCs w:val="22"/>
          <w:lang w:eastAsia="pl-PL" w:bidi="ar-SA"/>
        </w:rPr>
        <w:tab/>
      </w:r>
      <w:r>
        <w:rPr>
          <w:noProof/>
        </w:rPr>
        <w:t>Rozwiązania techniczne i materiałowe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_Toc77180178 \h </w:instrText>
      </w:r>
      <w:r>
        <w:rPr>
          <w:noProof/>
        </w:rPr>
      </w:r>
      <w:r>
        <w:rPr>
          <w:noProof/>
        </w:rPr>
        <w:fldChar w:fldCharType="separate"/>
      </w:r>
      <w:r w:rsidR="00E7433F">
        <w:rPr>
          <w:noProof/>
        </w:rPr>
        <w:t>8</w:t>
      </w:r>
      <w:r>
        <w:rPr>
          <w:noProof/>
        </w:rPr>
        <w:fldChar w:fldCharType="end"/>
      </w:r>
    </w:p>
    <w:p w14:paraId="62A26B5E" w14:textId="58DDCBA3" w:rsidR="00DD362B" w:rsidRPr="006F4F45" w:rsidRDefault="00781558">
      <w:pPr>
        <w:pStyle w:val="Standard"/>
      </w:pPr>
      <w:r>
        <w:rPr>
          <w:rFonts w:eastAsia="Microsoft YaHei"/>
          <w:bCs/>
          <w:szCs w:val="21"/>
        </w:rPr>
        <w:fldChar w:fldCharType="end"/>
      </w:r>
    </w:p>
    <w:p w14:paraId="45412398" w14:textId="77777777" w:rsidR="00A805C3" w:rsidRDefault="00A805C3">
      <w:pPr>
        <w:ind w:left="0"/>
        <w:jc w:val="left"/>
        <w:rPr>
          <w:rFonts w:eastAsia="Microsoft YaHei"/>
          <w:b/>
          <w:bCs/>
          <w:caps/>
          <w:szCs w:val="28"/>
        </w:rPr>
      </w:pPr>
      <w:r>
        <w:br w:type="page"/>
      </w:r>
    </w:p>
    <w:p w14:paraId="0BFDE7DE" w14:textId="22AC40DD" w:rsidR="00ED6CAF" w:rsidRDefault="00D92188" w:rsidP="00392B2D">
      <w:pPr>
        <w:pStyle w:val="Nagwek1"/>
        <w:jc w:val="center"/>
      </w:pPr>
      <w:bookmarkStart w:id="8" w:name="_Toc77180162"/>
      <w:r w:rsidRPr="00FA55AC">
        <w:lastRenderedPageBreak/>
        <w:t>SPIS RYSUNKÓW</w:t>
      </w:r>
      <w:bookmarkEnd w:id="8"/>
    </w:p>
    <w:p w14:paraId="12242FF0" w14:textId="77777777" w:rsidR="00C54216" w:rsidRPr="00C54216" w:rsidRDefault="00C54216" w:rsidP="00C54216"/>
    <w:tbl>
      <w:tblPr>
        <w:tblStyle w:val="Tabela-Siatka"/>
        <w:tblW w:w="8358" w:type="dxa"/>
        <w:tblInd w:w="709" w:type="dxa"/>
        <w:tblLook w:val="04A0" w:firstRow="1" w:lastRow="0" w:firstColumn="1" w:lastColumn="0" w:noHBand="0" w:noVBand="1"/>
      </w:tblPr>
      <w:tblGrid>
        <w:gridCol w:w="436"/>
        <w:gridCol w:w="4810"/>
        <w:gridCol w:w="1698"/>
        <w:gridCol w:w="1414"/>
      </w:tblGrid>
      <w:tr w:rsidR="00DF52BB" w14:paraId="0B0EE353" w14:textId="77777777" w:rsidTr="00DC5F1D">
        <w:tc>
          <w:tcPr>
            <w:tcW w:w="436" w:type="dxa"/>
            <w:tcBorders>
              <w:bottom w:val="single" w:sz="4" w:space="0" w:color="auto"/>
            </w:tcBorders>
          </w:tcPr>
          <w:p w14:paraId="086F51A5" w14:textId="68347315" w:rsidR="00DF52BB" w:rsidRPr="006F599E" w:rsidRDefault="00DF52BB" w:rsidP="00DF52BB">
            <w:pPr>
              <w:ind w:left="0"/>
            </w:pPr>
            <w:r w:rsidRPr="006F599E">
              <w:t>lp.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14:paraId="319BEA3A" w14:textId="0B202A29" w:rsidR="00DF52BB" w:rsidRPr="006F599E" w:rsidRDefault="00DF52BB" w:rsidP="00DF52BB">
            <w:pPr>
              <w:ind w:left="0"/>
            </w:pPr>
            <w:r w:rsidRPr="006F599E">
              <w:t>Nazwa rysunku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14:paraId="45759141" w14:textId="606DA3FD" w:rsidR="00DF52BB" w:rsidRPr="006F599E" w:rsidRDefault="00DF52BB" w:rsidP="00DF52BB">
            <w:pPr>
              <w:ind w:left="0"/>
            </w:pPr>
            <w:r w:rsidRPr="006F599E">
              <w:t>Numer rysunku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4A5250D1" w14:textId="20F8FD53" w:rsidR="00DF52BB" w:rsidRPr="006F599E" w:rsidRDefault="002315B6" w:rsidP="00DF52BB">
            <w:pPr>
              <w:ind w:left="0"/>
            </w:pPr>
            <w:r w:rsidRPr="006F599E">
              <w:t>S</w:t>
            </w:r>
            <w:r w:rsidR="00DF52BB" w:rsidRPr="006F599E">
              <w:t>kala</w:t>
            </w:r>
          </w:p>
        </w:tc>
      </w:tr>
      <w:tr w:rsidR="00DF52BB" w14:paraId="3327CCE5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7A5D" w14:textId="2A381B09" w:rsidR="00DF52BB" w:rsidRPr="006F599E" w:rsidRDefault="00DF52BB" w:rsidP="00DF52BB">
            <w:pPr>
              <w:ind w:left="0"/>
            </w:pPr>
            <w:r w:rsidRPr="006F599E">
              <w:t>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F4E3" w14:textId="77F510C5" w:rsidR="00DF52BB" w:rsidRPr="006F599E" w:rsidRDefault="002315B6" w:rsidP="00DF52BB">
            <w:pPr>
              <w:ind w:left="0"/>
            </w:pPr>
            <w:r w:rsidRPr="006F599E">
              <w:t>Rzut – Piwnica część 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7DA8" w14:textId="570EB127" w:rsidR="00DF52BB" w:rsidRPr="006F599E" w:rsidRDefault="002315B6" w:rsidP="00DF52BB">
            <w:pPr>
              <w:ind w:left="0"/>
            </w:pPr>
            <w:r w:rsidRPr="006F599E">
              <w:t>A.01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8406" w14:textId="0B1B2B94" w:rsidR="00DF52BB" w:rsidRPr="006F599E" w:rsidRDefault="00DF52BB" w:rsidP="00DF52BB">
            <w:pPr>
              <w:ind w:left="0"/>
            </w:pPr>
            <w:r w:rsidRPr="006F599E">
              <w:t>1:50</w:t>
            </w:r>
          </w:p>
        </w:tc>
      </w:tr>
      <w:tr w:rsidR="002315B6" w14:paraId="4FD1255D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C907" w14:textId="00F1255C" w:rsidR="002315B6" w:rsidRPr="006F599E" w:rsidRDefault="002315B6" w:rsidP="002315B6">
            <w:pPr>
              <w:ind w:left="0"/>
            </w:pPr>
            <w:r w:rsidRPr="006F599E">
              <w:t>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DFD7" w14:textId="7311DD6E" w:rsidR="002315B6" w:rsidRPr="006F599E" w:rsidRDefault="002315B6" w:rsidP="002315B6">
            <w:pPr>
              <w:ind w:left="0"/>
            </w:pPr>
            <w:r w:rsidRPr="006F599E">
              <w:t xml:space="preserve">Rzut – Piwnica część </w:t>
            </w:r>
            <w:r w:rsidRPr="006F599E">
              <w:t>B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3430" w14:textId="39FD6A30" w:rsidR="002315B6" w:rsidRPr="006F599E" w:rsidRDefault="002315B6" w:rsidP="002315B6">
            <w:pPr>
              <w:ind w:left="0"/>
            </w:pPr>
            <w:r w:rsidRPr="006F599E">
              <w:t>A.0</w:t>
            </w:r>
            <w:r w:rsidRPr="006F599E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03A8" w14:textId="7662A67C" w:rsidR="002315B6" w:rsidRPr="006F599E" w:rsidRDefault="002315B6" w:rsidP="002315B6">
            <w:pPr>
              <w:ind w:left="0"/>
            </w:pPr>
            <w:r w:rsidRPr="006F599E">
              <w:t>1:50</w:t>
            </w:r>
          </w:p>
        </w:tc>
      </w:tr>
      <w:tr w:rsidR="002315B6" w14:paraId="546B7CEF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6586" w14:textId="5206514B" w:rsidR="002315B6" w:rsidRPr="006F599E" w:rsidRDefault="002315B6" w:rsidP="002315B6">
            <w:pPr>
              <w:ind w:left="0"/>
            </w:pPr>
            <w:r w:rsidRPr="006F599E">
              <w:t>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9362" w14:textId="335EDF3E" w:rsidR="002315B6" w:rsidRPr="006F599E" w:rsidRDefault="002315B6" w:rsidP="002315B6">
            <w:pPr>
              <w:ind w:left="0"/>
            </w:pPr>
            <w:r w:rsidRPr="006F599E">
              <w:t xml:space="preserve">Rzut – </w:t>
            </w:r>
            <w:r w:rsidRPr="006F599E">
              <w:t>Parter</w:t>
            </w:r>
            <w:r w:rsidRPr="006F599E">
              <w:t xml:space="preserve"> część 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EF0" w14:textId="65E024D3" w:rsidR="002315B6" w:rsidRPr="006F599E" w:rsidRDefault="002315B6" w:rsidP="002315B6">
            <w:pPr>
              <w:ind w:left="0"/>
            </w:pPr>
            <w:r w:rsidRPr="006F599E">
              <w:t>A.03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734F" w14:textId="777A6FC0" w:rsidR="002315B6" w:rsidRPr="006F599E" w:rsidRDefault="002315B6" w:rsidP="002315B6">
            <w:pPr>
              <w:ind w:left="0"/>
            </w:pPr>
            <w:r w:rsidRPr="006F599E">
              <w:t>1:50</w:t>
            </w:r>
          </w:p>
        </w:tc>
      </w:tr>
      <w:tr w:rsidR="002315B6" w14:paraId="00BA9061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1ED2" w14:textId="222E54C3" w:rsidR="002315B6" w:rsidRPr="006F599E" w:rsidRDefault="002315B6" w:rsidP="002315B6">
            <w:pPr>
              <w:ind w:left="0"/>
            </w:pPr>
            <w:r w:rsidRPr="006F599E">
              <w:t>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39B3" w14:textId="23AF83A1" w:rsidR="002315B6" w:rsidRPr="006F599E" w:rsidRDefault="002315B6" w:rsidP="002315B6">
            <w:pPr>
              <w:ind w:left="0"/>
            </w:pPr>
            <w:r w:rsidRPr="006F599E">
              <w:t>Rzut – Parter część</w:t>
            </w:r>
            <w:r w:rsidRPr="006F599E">
              <w:t xml:space="preserve"> B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78F2" w14:textId="247BA355" w:rsidR="002315B6" w:rsidRPr="006F599E" w:rsidRDefault="002315B6" w:rsidP="002315B6">
            <w:pPr>
              <w:ind w:left="0"/>
            </w:pPr>
            <w:r w:rsidRPr="006F599E">
              <w:t>A.04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AB90" w14:textId="16225D86" w:rsidR="002315B6" w:rsidRPr="006F599E" w:rsidRDefault="002315B6" w:rsidP="002315B6">
            <w:pPr>
              <w:ind w:left="0"/>
            </w:pPr>
            <w:r w:rsidRPr="006F599E">
              <w:t>1:50</w:t>
            </w:r>
          </w:p>
        </w:tc>
      </w:tr>
      <w:tr w:rsidR="002315B6" w14:paraId="5D7B18CA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312B" w14:textId="114FC648" w:rsidR="002315B6" w:rsidRPr="006F599E" w:rsidRDefault="002315B6" w:rsidP="002315B6">
            <w:pPr>
              <w:ind w:left="0"/>
            </w:pPr>
            <w:r w:rsidRPr="006F599E">
              <w:t>5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336F" w14:textId="01926D4A" w:rsidR="002315B6" w:rsidRPr="006F599E" w:rsidRDefault="002315B6" w:rsidP="002315B6">
            <w:pPr>
              <w:ind w:left="0"/>
            </w:pPr>
            <w:r w:rsidRPr="006F599E">
              <w:t xml:space="preserve">Rzut – Parter część </w:t>
            </w:r>
            <w:r w:rsidRPr="006F599E">
              <w:t>C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0A0F" w14:textId="12DAAAA5" w:rsidR="002315B6" w:rsidRPr="006F599E" w:rsidRDefault="002315B6" w:rsidP="002315B6">
            <w:pPr>
              <w:ind w:left="0"/>
            </w:pPr>
            <w:r w:rsidRPr="006F599E">
              <w:t>A.05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A808" w14:textId="71164699" w:rsidR="002315B6" w:rsidRPr="006F599E" w:rsidRDefault="002315B6" w:rsidP="002315B6">
            <w:pPr>
              <w:ind w:left="0"/>
            </w:pPr>
            <w:r w:rsidRPr="006F599E">
              <w:t>1:50</w:t>
            </w:r>
          </w:p>
        </w:tc>
      </w:tr>
      <w:tr w:rsidR="002315B6" w14:paraId="57D002FF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BEDC" w14:textId="38014EA8" w:rsidR="002315B6" w:rsidRPr="006F599E" w:rsidRDefault="002315B6" w:rsidP="002315B6">
            <w:pPr>
              <w:ind w:left="0"/>
            </w:pPr>
            <w:r w:rsidRPr="006F599E">
              <w:t>6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B18B" w14:textId="33789F37" w:rsidR="002315B6" w:rsidRPr="006F599E" w:rsidRDefault="002315B6" w:rsidP="002315B6">
            <w:pPr>
              <w:ind w:left="0"/>
            </w:pPr>
            <w:r w:rsidRPr="006F599E">
              <w:t xml:space="preserve">Rzut – </w:t>
            </w:r>
            <w:r w:rsidRPr="006F599E">
              <w:t>Piętro +1</w:t>
            </w:r>
            <w:r w:rsidRPr="006F599E">
              <w:t xml:space="preserve"> część </w:t>
            </w:r>
            <w:r w:rsidRPr="006F599E">
              <w:t>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2779" w14:textId="24EAEDE8" w:rsidR="002315B6" w:rsidRPr="006F599E" w:rsidRDefault="002315B6" w:rsidP="002315B6">
            <w:pPr>
              <w:ind w:left="0"/>
            </w:pPr>
            <w:r w:rsidRPr="006F599E">
              <w:t>A.06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F7BD" w14:textId="38BB4967" w:rsidR="002315B6" w:rsidRPr="006F599E" w:rsidRDefault="002315B6" w:rsidP="002315B6">
            <w:pPr>
              <w:ind w:left="0"/>
            </w:pPr>
            <w:r w:rsidRPr="006F599E">
              <w:t>1:</w:t>
            </w:r>
            <w:r w:rsidR="006F599E">
              <w:t>5</w:t>
            </w:r>
            <w:r w:rsidRPr="006F599E">
              <w:t>0</w:t>
            </w:r>
          </w:p>
        </w:tc>
      </w:tr>
      <w:tr w:rsidR="002315B6" w14:paraId="61011A52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713E" w14:textId="47E1E6E8" w:rsidR="002315B6" w:rsidRPr="006F599E" w:rsidRDefault="002315B6" w:rsidP="002315B6">
            <w:pPr>
              <w:ind w:left="0"/>
            </w:pPr>
            <w:r w:rsidRPr="006F599E">
              <w:t>7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13C4" w14:textId="2C45C9E7" w:rsidR="002315B6" w:rsidRPr="006F599E" w:rsidRDefault="002315B6" w:rsidP="002315B6">
            <w:pPr>
              <w:ind w:left="0"/>
            </w:pPr>
            <w:r w:rsidRPr="006F599E">
              <w:t xml:space="preserve">Rzut – Piętro +1 część </w:t>
            </w:r>
            <w:r w:rsidRPr="006F599E">
              <w:t>B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218B" w14:textId="1AFD4745" w:rsidR="002315B6" w:rsidRPr="006F599E" w:rsidRDefault="002315B6" w:rsidP="002315B6">
            <w:pPr>
              <w:ind w:left="0"/>
            </w:pPr>
            <w:r w:rsidRPr="006F599E">
              <w:t>A.07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9516" w14:textId="486AC9EB" w:rsidR="002315B6" w:rsidRPr="006F599E" w:rsidRDefault="002315B6" w:rsidP="002315B6">
            <w:pPr>
              <w:ind w:left="0"/>
            </w:pPr>
            <w:r w:rsidRPr="006F599E">
              <w:t>1:</w:t>
            </w:r>
            <w:r w:rsidR="006F599E">
              <w:t>50</w:t>
            </w:r>
          </w:p>
        </w:tc>
      </w:tr>
      <w:tr w:rsidR="002315B6" w14:paraId="6D851E65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8F18" w14:textId="4FC0F398" w:rsidR="002315B6" w:rsidRPr="006F599E" w:rsidRDefault="002315B6" w:rsidP="002315B6">
            <w:pPr>
              <w:ind w:left="0"/>
            </w:pPr>
            <w:r w:rsidRPr="006F599E">
              <w:t>8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536D" w14:textId="4F92DE14" w:rsidR="002315B6" w:rsidRPr="006F599E" w:rsidRDefault="002315B6" w:rsidP="002315B6">
            <w:pPr>
              <w:ind w:left="0"/>
            </w:pPr>
            <w:r w:rsidRPr="006F599E">
              <w:t xml:space="preserve">Rzut – Piętro +1 część </w:t>
            </w:r>
            <w:r w:rsidRPr="006F599E">
              <w:t>C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4FEA" w14:textId="679B3F23" w:rsidR="002315B6" w:rsidRPr="006F599E" w:rsidRDefault="002315B6" w:rsidP="002315B6">
            <w:pPr>
              <w:ind w:left="0"/>
            </w:pPr>
            <w:r w:rsidRPr="006F599E">
              <w:t>A.08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C39C" w14:textId="77F0ED44" w:rsidR="002315B6" w:rsidRPr="006F599E" w:rsidRDefault="002315B6" w:rsidP="002315B6">
            <w:pPr>
              <w:ind w:left="0"/>
            </w:pPr>
            <w:r w:rsidRPr="006F599E">
              <w:t>1:</w:t>
            </w:r>
            <w:r w:rsidR="006F599E">
              <w:t>50</w:t>
            </w:r>
          </w:p>
        </w:tc>
      </w:tr>
      <w:tr w:rsidR="002315B6" w14:paraId="46DF218C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E91D" w14:textId="505B49E9" w:rsidR="002315B6" w:rsidRPr="006F599E" w:rsidRDefault="002315B6" w:rsidP="002315B6">
            <w:pPr>
              <w:ind w:left="0"/>
            </w:pPr>
            <w:r w:rsidRPr="006F599E">
              <w:t>9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FFC4" w14:textId="0C12870A" w:rsidR="002315B6" w:rsidRPr="006F599E" w:rsidRDefault="002315B6" w:rsidP="002315B6">
            <w:pPr>
              <w:ind w:left="0"/>
            </w:pPr>
            <w:r w:rsidRPr="006F599E">
              <w:t>Rzut – Piętro +</w:t>
            </w:r>
            <w:r w:rsidRPr="006F599E">
              <w:t>2</w:t>
            </w:r>
            <w:r w:rsidRPr="006F599E">
              <w:t xml:space="preserve"> część </w:t>
            </w:r>
            <w:r w:rsidRPr="006F599E">
              <w:t>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A9FE" w14:textId="1C60B213" w:rsidR="002315B6" w:rsidRPr="006F599E" w:rsidRDefault="002315B6" w:rsidP="002315B6">
            <w:pPr>
              <w:ind w:left="0"/>
            </w:pPr>
            <w:r w:rsidRPr="006F599E">
              <w:t>A.09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3A0E" w14:textId="27E8D75F" w:rsidR="002315B6" w:rsidRPr="006F599E" w:rsidRDefault="002315B6" w:rsidP="002315B6">
            <w:pPr>
              <w:ind w:left="0"/>
            </w:pPr>
            <w:r w:rsidRPr="006F599E">
              <w:t>1:</w:t>
            </w:r>
            <w:r w:rsidR="006F599E">
              <w:t>50</w:t>
            </w:r>
          </w:p>
        </w:tc>
      </w:tr>
      <w:tr w:rsidR="002315B6" w14:paraId="715F11C8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BB8B" w14:textId="5638FA02" w:rsidR="002315B6" w:rsidRPr="006F599E" w:rsidRDefault="002315B6" w:rsidP="002315B6">
            <w:pPr>
              <w:ind w:left="0"/>
            </w:pPr>
            <w:r w:rsidRPr="006F599E">
              <w:t>10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B05F" w14:textId="2F208917" w:rsidR="002315B6" w:rsidRPr="006F599E" w:rsidRDefault="002315B6" w:rsidP="002315B6">
            <w:pPr>
              <w:ind w:left="0"/>
            </w:pPr>
            <w:r w:rsidRPr="006F599E">
              <w:t>Rzut – Piętro +</w:t>
            </w:r>
            <w:r w:rsidRPr="006F599E">
              <w:t>3</w:t>
            </w:r>
            <w:r w:rsidRPr="006F599E">
              <w:t xml:space="preserve"> część 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DD11" w14:textId="0DC3E606" w:rsidR="002315B6" w:rsidRPr="006F599E" w:rsidRDefault="002315B6" w:rsidP="002315B6">
            <w:pPr>
              <w:ind w:left="0"/>
            </w:pPr>
            <w:r w:rsidRPr="006F599E">
              <w:t>A.10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A3A1" w14:textId="41A65B0A" w:rsidR="002315B6" w:rsidRPr="006F599E" w:rsidRDefault="002315B6" w:rsidP="002315B6">
            <w:pPr>
              <w:ind w:left="0"/>
            </w:pPr>
            <w:r w:rsidRPr="006F599E">
              <w:t>1:</w:t>
            </w:r>
            <w:r w:rsidR="006F599E">
              <w:t>50</w:t>
            </w:r>
          </w:p>
        </w:tc>
      </w:tr>
      <w:tr w:rsidR="002315B6" w14:paraId="35044F8B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D061" w14:textId="2C62BE45" w:rsidR="002315B6" w:rsidRPr="006F599E" w:rsidRDefault="002315B6" w:rsidP="002315B6">
            <w:pPr>
              <w:ind w:left="0"/>
            </w:pPr>
            <w:r w:rsidRPr="006F599E">
              <w:t>11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D149" w14:textId="23758FA7" w:rsidR="002315B6" w:rsidRPr="006F599E" w:rsidRDefault="002315B6" w:rsidP="002315B6">
            <w:pPr>
              <w:ind w:left="0"/>
            </w:pPr>
            <w:r w:rsidRPr="006F599E">
              <w:t>Przekrój A-A, B-B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B244" w14:textId="5CDB9B4A" w:rsidR="002315B6" w:rsidRPr="006F599E" w:rsidRDefault="002315B6" w:rsidP="002315B6">
            <w:pPr>
              <w:ind w:left="0"/>
            </w:pPr>
            <w:r w:rsidRPr="006F599E">
              <w:t>A.11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9EE4" w14:textId="1C6406E5" w:rsidR="002315B6" w:rsidRPr="006F599E" w:rsidRDefault="002315B6" w:rsidP="002315B6">
            <w:pPr>
              <w:ind w:left="0"/>
            </w:pPr>
            <w:r w:rsidRPr="006F599E">
              <w:t>1:100</w:t>
            </w:r>
          </w:p>
        </w:tc>
      </w:tr>
      <w:tr w:rsidR="002315B6" w14:paraId="3BC43B58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D9DB" w14:textId="653017F6" w:rsidR="002315B6" w:rsidRPr="006F599E" w:rsidRDefault="002315B6" w:rsidP="002315B6">
            <w:pPr>
              <w:ind w:left="0"/>
            </w:pPr>
            <w:r w:rsidRPr="006F599E">
              <w:t>12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79A8" w14:textId="7811AFFE" w:rsidR="002315B6" w:rsidRPr="006F599E" w:rsidRDefault="002315B6" w:rsidP="002315B6">
            <w:pPr>
              <w:ind w:left="0"/>
            </w:pPr>
            <w:r w:rsidRPr="006F599E">
              <w:t>Przekrój C-C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E65E" w14:textId="62776218" w:rsidR="002315B6" w:rsidRPr="006F599E" w:rsidRDefault="002315B6" w:rsidP="002315B6">
            <w:pPr>
              <w:ind w:left="0"/>
            </w:pPr>
            <w:r w:rsidRPr="006F599E">
              <w:t>A.12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70CD" w14:textId="10C0891F" w:rsidR="002315B6" w:rsidRPr="006F599E" w:rsidRDefault="002315B6" w:rsidP="002315B6">
            <w:pPr>
              <w:ind w:left="0"/>
            </w:pPr>
            <w:r w:rsidRPr="006F599E">
              <w:t>1:100</w:t>
            </w:r>
          </w:p>
        </w:tc>
      </w:tr>
      <w:tr w:rsidR="002315B6" w14:paraId="65322012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C391" w14:textId="7BDFD7D8" w:rsidR="002315B6" w:rsidRPr="006F599E" w:rsidRDefault="002315B6" w:rsidP="002315B6">
            <w:pPr>
              <w:ind w:left="0"/>
            </w:pPr>
            <w:r w:rsidRPr="006F599E">
              <w:t>13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5DCE" w14:textId="0FD90010" w:rsidR="002315B6" w:rsidRPr="006F599E" w:rsidRDefault="002315B6" w:rsidP="002315B6">
            <w:pPr>
              <w:ind w:left="0"/>
            </w:pPr>
            <w:r w:rsidRPr="006F599E">
              <w:t>Elewacja 1, 2, 3, 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704B" w14:textId="06251DD6" w:rsidR="002315B6" w:rsidRPr="006F599E" w:rsidRDefault="002315B6" w:rsidP="002315B6">
            <w:pPr>
              <w:ind w:left="0"/>
            </w:pPr>
            <w:r w:rsidRPr="006F599E">
              <w:t>A.13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986" w14:textId="7EA5396A" w:rsidR="002315B6" w:rsidRPr="006F599E" w:rsidRDefault="002315B6" w:rsidP="002315B6">
            <w:pPr>
              <w:ind w:left="0"/>
            </w:pPr>
            <w:r w:rsidRPr="006F599E">
              <w:t>1:</w:t>
            </w:r>
            <w:r w:rsidR="006F599E">
              <w:t>100</w:t>
            </w:r>
          </w:p>
        </w:tc>
      </w:tr>
      <w:tr w:rsidR="002315B6" w14:paraId="75BD086A" w14:textId="77777777" w:rsidTr="001D5D8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2851" w14:textId="5ECE08FB" w:rsidR="002315B6" w:rsidRPr="006F599E" w:rsidRDefault="002315B6" w:rsidP="002315B6">
            <w:pPr>
              <w:ind w:left="0"/>
            </w:pPr>
            <w:r w:rsidRPr="006F599E">
              <w:t>14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56E3" w14:textId="02F5776F" w:rsidR="002315B6" w:rsidRPr="006F599E" w:rsidRDefault="002315B6" w:rsidP="002315B6">
            <w:pPr>
              <w:ind w:left="0"/>
            </w:pPr>
            <w:r w:rsidRPr="006F599E">
              <w:t>Elewacja 4, 5, 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036E" w14:textId="7EC7292A" w:rsidR="002315B6" w:rsidRPr="006F599E" w:rsidRDefault="002315B6" w:rsidP="002315B6">
            <w:pPr>
              <w:ind w:left="0"/>
            </w:pPr>
            <w:r w:rsidRPr="006F599E">
              <w:t>A.14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58F1" w14:textId="26BA9730" w:rsidR="002315B6" w:rsidRPr="006F599E" w:rsidRDefault="002315B6" w:rsidP="002315B6">
            <w:pPr>
              <w:ind w:left="0"/>
            </w:pPr>
            <w:r w:rsidRPr="006F599E">
              <w:t>1</w:t>
            </w:r>
            <w:r w:rsidR="006F599E">
              <w:t>:100</w:t>
            </w:r>
          </w:p>
        </w:tc>
      </w:tr>
    </w:tbl>
    <w:p w14:paraId="22539BEB" w14:textId="77777777" w:rsidR="00D92188" w:rsidRDefault="00D92188">
      <w:pPr>
        <w:ind w:left="0"/>
        <w:jc w:val="left"/>
        <w:rPr>
          <w:rFonts w:cs="Times New Roman"/>
          <w:color w:val="000000"/>
        </w:rPr>
      </w:pPr>
      <w:r>
        <w:rPr>
          <w:rFonts w:cs="Times New Roman"/>
          <w:color w:val="000000"/>
        </w:rPr>
        <w:br w:type="page"/>
      </w:r>
    </w:p>
    <w:p w14:paraId="290C65B6" w14:textId="5DF5FF61" w:rsidR="00DD362B" w:rsidRPr="006F4F45" w:rsidRDefault="00D46AAC" w:rsidP="00BA3EBD">
      <w:pPr>
        <w:pStyle w:val="Nagwek1"/>
        <w:pageBreakBefore/>
        <w:jc w:val="center"/>
      </w:pPr>
      <w:bookmarkStart w:id="9" w:name="_Toc77180163"/>
      <w:r>
        <w:lastRenderedPageBreak/>
        <w:t xml:space="preserve">CZĘŚĆ OPISOWA </w:t>
      </w:r>
      <w:r w:rsidR="00582198">
        <w:t>OPRACOWANIA</w:t>
      </w:r>
      <w:bookmarkEnd w:id="9"/>
    </w:p>
    <w:p w14:paraId="5BA6D05B" w14:textId="3DB781E6" w:rsidR="006F4F45" w:rsidRDefault="006F4F45" w:rsidP="006F4F45">
      <w:pPr>
        <w:pStyle w:val="Textbody"/>
      </w:pPr>
    </w:p>
    <w:p w14:paraId="7BBE9491" w14:textId="2E07FDC4" w:rsidR="00D46AAC" w:rsidRDefault="00582198" w:rsidP="00D46AAC">
      <w:pPr>
        <w:pStyle w:val="Nagwek2"/>
      </w:pPr>
      <w:bookmarkStart w:id="10" w:name="_Toc77180164"/>
      <w:r>
        <w:t>INFORMACJE OGÓLNE</w:t>
      </w:r>
      <w:bookmarkEnd w:id="10"/>
    </w:p>
    <w:p w14:paraId="5C2CB307" w14:textId="77777777" w:rsidR="005A2E0B" w:rsidRPr="005A2E0B" w:rsidRDefault="005A2E0B" w:rsidP="005A2E0B"/>
    <w:p w14:paraId="6D8BB940" w14:textId="2DF56A08" w:rsidR="005A2E0B" w:rsidRDefault="005A2E0B" w:rsidP="005A2E0B">
      <w:pPr>
        <w:pStyle w:val="Nagwek3"/>
      </w:pPr>
      <w:bookmarkStart w:id="11" w:name="_Toc77180165"/>
      <w:r>
        <w:t>Podstawy opracowania</w:t>
      </w:r>
      <w:bookmarkEnd w:id="11"/>
    </w:p>
    <w:p w14:paraId="09988850" w14:textId="77777777" w:rsidR="005A2E0B" w:rsidRDefault="005A2E0B" w:rsidP="005A2E0B">
      <w:r>
        <w:t>Opracowanie zostało wykonane na podstawie:</w:t>
      </w:r>
    </w:p>
    <w:p w14:paraId="3BB2202E" w14:textId="6B7F9C67" w:rsidR="005A2E0B" w:rsidRDefault="0058746B" w:rsidP="005A2E0B">
      <w:pPr>
        <w:pStyle w:val="Akapitzlist"/>
        <w:numPr>
          <w:ilvl w:val="0"/>
          <w:numId w:val="5"/>
        </w:numPr>
      </w:pPr>
      <w:r>
        <w:t xml:space="preserve">zlecenia </w:t>
      </w:r>
      <w:r w:rsidR="005A2E0B">
        <w:t>Zamawiającego,</w:t>
      </w:r>
    </w:p>
    <w:p w14:paraId="3B896A9D" w14:textId="12F45BDA" w:rsidR="005A2E0B" w:rsidRDefault="005A2E0B" w:rsidP="005A2E0B">
      <w:pPr>
        <w:pStyle w:val="Akapitzlist"/>
        <w:numPr>
          <w:ilvl w:val="0"/>
          <w:numId w:val="5"/>
        </w:numPr>
      </w:pPr>
      <w:r>
        <w:t xml:space="preserve">wizji lokalnych i </w:t>
      </w:r>
      <w:r w:rsidR="0058746B">
        <w:t xml:space="preserve">skanu 3d skanerem </w:t>
      </w:r>
      <w:proofErr w:type="spellStart"/>
      <w:r w:rsidR="0058746B">
        <w:t>Leica</w:t>
      </w:r>
      <w:proofErr w:type="spellEnd"/>
      <w:r w:rsidR="0058746B">
        <w:t xml:space="preserve"> 360BLK w kwietniu</w:t>
      </w:r>
      <w:r>
        <w:t xml:space="preserve"> 2020 roku,</w:t>
      </w:r>
    </w:p>
    <w:p w14:paraId="21CBE413" w14:textId="77777777" w:rsidR="005A2E0B" w:rsidRDefault="005A2E0B" w:rsidP="005A2E0B">
      <w:pPr>
        <w:pStyle w:val="Akapitzlist"/>
        <w:numPr>
          <w:ilvl w:val="0"/>
          <w:numId w:val="5"/>
        </w:numPr>
      </w:pPr>
      <w:r>
        <w:t xml:space="preserve">inspekcji (oblotu) budynku z użyciem </w:t>
      </w:r>
      <w:proofErr w:type="spellStart"/>
      <w:r>
        <w:t>drona</w:t>
      </w:r>
      <w:proofErr w:type="spellEnd"/>
      <w:r>
        <w:t xml:space="preserve"> wykonany w styczniu 2020 roku,</w:t>
      </w:r>
    </w:p>
    <w:p w14:paraId="25F97AFB" w14:textId="77777777" w:rsidR="005A2E0B" w:rsidRDefault="005A2E0B" w:rsidP="005A2E0B">
      <w:pPr>
        <w:pStyle w:val="Akapitzlist"/>
        <w:numPr>
          <w:ilvl w:val="0"/>
          <w:numId w:val="5"/>
        </w:numPr>
      </w:pPr>
      <w:r>
        <w:t>konsultacji z Biurem Miejskiego Konserwatora Zabytków w Poznaniu,</w:t>
      </w:r>
    </w:p>
    <w:p w14:paraId="761E1D79" w14:textId="77777777" w:rsidR="005A2E0B" w:rsidRDefault="005A2E0B" w:rsidP="005A2E0B">
      <w:pPr>
        <w:pStyle w:val="Akapitzlist"/>
        <w:numPr>
          <w:ilvl w:val="0"/>
          <w:numId w:val="5"/>
        </w:numPr>
      </w:pPr>
      <w:r>
        <w:t>obowiązujących przepisów i norm,</w:t>
      </w:r>
    </w:p>
    <w:p w14:paraId="7C5DACF4" w14:textId="77777777" w:rsidR="005A2E0B" w:rsidRDefault="005A2E0B" w:rsidP="005A2E0B">
      <w:pPr>
        <w:pStyle w:val="Akapitzlist"/>
        <w:numPr>
          <w:ilvl w:val="0"/>
          <w:numId w:val="5"/>
        </w:numPr>
      </w:pPr>
      <w:r>
        <w:t>zasad wiedzy technicznej.</w:t>
      </w:r>
    </w:p>
    <w:p w14:paraId="54DE6B5B" w14:textId="77777777" w:rsidR="005A2E0B" w:rsidRPr="005A2E0B" w:rsidRDefault="005A2E0B" w:rsidP="005A2E0B"/>
    <w:p w14:paraId="08D52A93" w14:textId="15215300" w:rsidR="00D46AAC" w:rsidRPr="00D46AAC" w:rsidRDefault="00D46AAC" w:rsidP="00D46AAC">
      <w:pPr>
        <w:pStyle w:val="Nagwek3"/>
      </w:pPr>
      <w:bookmarkStart w:id="12" w:name="_Toc77180166"/>
      <w:r w:rsidRPr="00D46AAC">
        <w:t xml:space="preserve">Przedmiot </w:t>
      </w:r>
      <w:r w:rsidR="005A2E0B">
        <w:t xml:space="preserve">i cel </w:t>
      </w:r>
      <w:r w:rsidR="00F6613F">
        <w:t>opracowania</w:t>
      </w:r>
      <w:bookmarkEnd w:id="12"/>
    </w:p>
    <w:p w14:paraId="6CD21A4F" w14:textId="45873ABF" w:rsidR="00D46AAC" w:rsidRDefault="00F6613F" w:rsidP="005B716F">
      <w:pPr>
        <w:rPr>
          <w:lang w:eastAsia="ar-SA" w:bidi="ar-SA"/>
        </w:rPr>
      </w:pPr>
      <w:r>
        <w:rPr>
          <w:lang w:eastAsia="ar-SA" w:bidi="ar-SA"/>
        </w:rPr>
        <w:t>Opracowanie obejmuje inwentaryzację ogólnobudowlaną zespołu budynków dawnej papierni zlokalizowanych przy ul. Szyperskiej w Poznaniu i zostało wykonane w celu odzwierciedlenia rzeczywistych gabarytów obiektów budowlanych. Rysunki inwentaryzacyjne zostały wykonane na podstawie chmury punktów uzyskanej metodą skanowania 3d.</w:t>
      </w:r>
    </w:p>
    <w:p w14:paraId="6FE58F92" w14:textId="12866F7F" w:rsidR="00F6613F" w:rsidRDefault="00F6613F" w:rsidP="005B716F">
      <w:pPr>
        <w:rPr>
          <w:lang w:eastAsia="ar-SA" w:bidi="ar-SA"/>
        </w:rPr>
      </w:pPr>
    </w:p>
    <w:p w14:paraId="21A510E9" w14:textId="2F8996E4" w:rsidR="00985730" w:rsidRPr="00985730" w:rsidRDefault="00F6613F" w:rsidP="008A3479">
      <w:pPr>
        <w:pStyle w:val="Nagwek2"/>
      </w:pPr>
      <w:bookmarkStart w:id="13" w:name="_Toc77180167"/>
      <w:r>
        <w:rPr>
          <w:lang w:eastAsia="ar-SA" w:bidi="ar-SA"/>
        </w:rPr>
        <w:t>Istniejące zagospodarowanie terenu</w:t>
      </w:r>
      <w:bookmarkEnd w:id="13"/>
    </w:p>
    <w:p w14:paraId="54867503" w14:textId="7DE140FE" w:rsidR="00DD362B" w:rsidRPr="006F4F45" w:rsidRDefault="00D46AAC" w:rsidP="00D46AAC">
      <w:pPr>
        <w:pStyle w:val="Nagwek3"/>
      </w:pPr>
      <w:bookmarkStart w:id="14" w:name="_Toc77180168"/>
      <w:r w:rsidRPr="00D46AAC">
        <w:t>Dane adresowe i charakterystyczne parametry</w:t>
      </w:r>
      <w:bookmarkEnd w:id="14"/>
    </w:p>
    <w:p w14:paraId="7745D368" w14:textId="6C8314D8" w:rsidR="00D46AAC" w:rsidRDefault="001831EA" w:rsidP="00673A77">
      <w:r w:rsidRPr="006A506F">
        <w:t>Działk</w:t>
      </w:r>
      <w:r w:rsidR="00535D36">
        <w:t>a</w:t>
      </w:r>
      <w:r w:rsidRPr="006A506F">
        <w:t xml:space="preserve"> o oznaczeni</w:t>
      </w:r>
      <w:r w:rsidR="00535D36">
        <w:t>u</w:t>
      </w:r>
      <w:r w:rsidRPr="006A506F">
        <w:t xml:space="preserve"> geodezyjny</w:t>
      </w:r>
      <w:r w:rsidR="00535D36">
        <w:t>m</w:t>
      </w:r>
      <w:r w:rsidRPr="006A506F">
        <w:t xml:space="preserve"> 14/1</w:t>
      </w:r>
      <w:del w:id="15" w:author="Michał Pawłowski" w:date="2020-03-12T20:05:00Z">
        <w:r w:rsidRPr="006A506F" w:rsidDel="004D111F">
          <w:delText>, 13/2</w:delText>
        </w:r>
      </w:del>
      <w:r w:rsidRPr="006A506F">
        <w:t xml:space="preserve"> (ark. mapy 19, obręb Poznań</w:t>
      </w:r>
      <w:r w:rsidR="00535D36">
        <w:t xml:space="preserve">) </w:t>
      </w:r>
      <w:r w:rsidRPr="006A506F">
        <w:t>na której zlokalizowane są budynki znajduj</w:t>
      </w:r>
      <w:r>
        <w:t>ą</w:t>
      </w:r>
      <w:r w:rsidRPr="006A506F">
        <w:t xml:space="preserve"> się w ścisłym centrum Poznania</w:t>
      </w:r>
      <w:ins w:id="16" w:author="Michał Pawłowski" w:date="2020-03-12T20:06:00Z">
        <w:r w:rsidR="004D111F">
          <w:t>,</w:t>
        </w:r>
      </w:ins>
      <w:r w:rsidR="00535D36">
        <w:t xml:space="preserve"> </w:t>
      </w:r>
      <w:r w:rsidRPr="006A506F">
        <w:t>w dzielnicy Stare Miasto przy ul. Szyperskiej nr 8</w:t>
      </w:r>
      <w:del w:id="17" w:author="Michał Pawłowski" w:date="2020-03-12T20:06:00Z">
        <w:r w:rsidRPr="006A506F" w:rsidDel="004D111F">
          <w:delText xml:space="preserve"> i 9</w:delText>
        </w:r>
      </w:del>
      <w:r w:rsidRPr="006A506F">
        <w:t xml:space="preserve">. W skład zespołu wchodzą łącznie </w:t>
      </w:r>
      <w:ins w:id="18" w:author="Michał Pawłowski" w:date="2020-03-12T20:06:00Z">
        <w:r w:rsidR="004D111F">
          <w:t>3</w:t>
        </w:r>
      </w:ins>
      <w:del w:id="19" w:author="Michał Pawłowski" w:date="2020-03-12T20:06:00Z">
        <w:r w:rsidRPr="006A506F" w:rsidDel="004D111F">
          <w:delText>4</w:delText>
        </w:r>
      </w:del>
      <w:r w:rsidRPr="006A506F">
        <w:t xml:space="preserve"> budynki </w:t>
      </w:r>
      <w:del w:id="20" w:author="Michał Pawłowski" w:date="2020-03-12T20:06:00Z">
        <w:r w:rsidRPr="006A506F" w:rsidDel="004D111F">
          <w:delText xml:space="preserve">oznaczone odpowiednio na załączniku graficznym: 3 budynki </w:delText>
        </w:r>
      </w:del>
      <w:r w:rsidRPr="006A506F">
        <w:t>o charakterze poprzemysłowym będące pierwotnie siedzibą papierni</w:t>
      </w:r>
      <w:r w:rsidR="00535D36">
        <w:t xml:space="preserve"> oznaczone na potrzeby opracowania jako budynek nr 1, nr 2 i nr 3. </w:t>
      </w:r>
      <w:del w:id="21" w:author="Michał Pawłowski" w:date="2020-03-12T20:07:00Z">
        <w:r w:rsidRPr="006A506F" w:rsidDel="004D111F">
          <w:delText>.</w:delText>
        </w:r>
        <w:r w:rsidDel="004D111F">
          <w:delText xml:space="preserve"> </w:delText>
        </w:r>
      </w:del>
    </w:p>
    <w:p w14:paraId="5BB4669E" w14:textId="32D196F6" w:rsidR="00A805C3" w:rsidRDefault="00A805C3" w:rsidP="00673A77"/>
    <w:tbl>
      <w:tblPr>
        <w:tblStyle w:val="Tabela-Siatka"/>
        <w:tblW w:w="8358" w:type="dxa"/>
        <w:tblInd w:w="709" w:type="dxa"/>
        <w:tblLook w:val="04A0" w:firstRow="1" w:lastRow="0" w:firstColumn="1" w:lastColumn="0" w:noHBand="0" w:noVBand="1"/>
      </w:tblPr>
      <w:tblGrid>
        <w:gridCol w:w="3964"/>
        <w:gridCol w:w="4394"/>
      </w:tblGrid>
      <w:tr w:rsidR="001672F2" w:rsidRPr="00F6613F" w14:paraId="40A1ED53" w14:textId="77777777" w:rsidTr="001672F2">
        <w:tc>
          <w:tcPr>
            <w:tcW w:w="3964" w:type="dxa"/>
          </w:tcPr>
          <w:p w14:paraId="69674640" w14:textId="77777777" w:rsidR="001672F2" w:rsidRPr="001672F2" w:rsidRDefault="001672F2" w:rsidP="001672F2">
            <w:pPr>
              <w:ind w:left="0"/>
              <w:jc w:val="center"/>
            </w:pPr>
            <w:r w:rsidRPr="001672F2">
              <w:t>parametr</w:t>
            </w:r>
          </w:p>
        </w:tc>
        <w:tc>
          <w:tcPr>
            <w:tcW w:w="4394" w:type="dxa"/>
          </w:tcPr>
          <w:p w14:paraId="39FF0275" w14:textId="77777777" w:rsidR="001672F2" w:rsidRPr="001672F2" w:rsidRDefault="001672F2" w:rsidP="001672F2">
            <w:pPr>
              <w:ind w:left="0"/>
              <w:jc w:val="center"/>
            </w:pPr>
            <w:r w:rsidRPr="001672F2">
              <w:t>wartość istniejąca</w:t>
            </w:r>
          </w:p>
        </w:tc>
      </w:tr>
      <w:tr w:rsidR="001672F2" w:rsidRPr="00F6613F" w14:paraId="142ECA66" w14:textId="77777777" w:rsidTr="001672F2">
        <w:tc>
          <w:tcPr>
            <w:tcW w:w="3964" w:type="dxa"/>
          </w:tcPr>
          <w:p w14:paraId="1F1A6EC2" w14:textId="77777777" w:rsidR="001672F2" w:rsidRPr="001672F2" w:rsidRDefault="001672F2" w:rsidP="00A805C3">
            <w:pPr>
              <w:ind w:left="0"/>
              <w:rPr>
                <w:rFonts w:eastAsia="Verdana" w:cs="Klavika Regular"/>
              </w:rPr>
            </w:pPr>
            <w:r w:rsidRPr="001672F2">
              <w:rPr>
                <w:rFonts w:eastAsia="Verdana" w:cs="Klavika Regular"/>
              </w:rPr>
              <w:t>powierzchnia terenu opracowania</w:t>
            </w:r>
          </w:p>
        </w:tc>
        <w:tc>
          <w:tcPr>
            <w:tcW w:w="4394" w:type="dxa"/>
          </w:tcPr>
          <w:p w14:paraId="5417C7A4" w14:textId="69D529DC" w:rsidR="001672F2" w:rsidRPr="001672F2" w:rsidRDefault="001672F2" w:rsidP="00A805C3">
            <w:pPr>
              <w:ind w:left="0"/>
              <w:jc w:val="center"/>
            </w:pPr>
            <w:r w:rsidRPr="001672F2">
              <w:t>1438,0 m</w:t>
            </w:r>
            <w:r w:rsidRPr="001672F2">
              <w:rPr>
                <w:vertAlign w:val="superscript"/>
              </w:rPr>
              <w:t>2</w:t>
            </w:r>
          </w:p>
        </w:tc>
      </w:tr>
      <w:tr w:rsidR="001672F2" w:rsidRPr="00F6613F" w14:paraId="4143BB2B" w14:textId="77777777" w:rsidTr="001672F2">
        <w:tc>
          <w:tcPr>
            <w:tcW w:w="3964" w:type="dxa"/>
          </w:tcPr>
          <w:p w14:paraId="621766FF" w14:textId="32AF09B3" w:rsidR="001672F2" w:rsidRPr="001672F2" w:rsidRDefault="001672F2" w:rsidP="00A805C3">
            <w:pPr>
              <w:ind w:left="0"/>
            </w:pPr>
            <w:r w:rsidRPr="001672F2">
              <w:rPr>
                <w:rFonts w:eastAsia="Verdana" w:cs="Klavika Regular"/>
              </w:rPr>
              <w:t>powierzchnia zabudowy- budynek nr 1</w:t>
            </w:r>
          </w:p>
        </w:tc>
        <w:tc>
          <w:tcPr>
            <w:tcW w:w="4394" w:type="dxa"/>
          </w:tcPr>
          <w:p w14:paraId="36D72A77" w14:textId="77777777" w:rsidR="001672F2" w:rsidRPr="001672F2" w:rsidRDefault="001672F2" w:rsidP="00A805C3">
            <w:pPr>
              <w:ind w:left="0"/>
              <w:jc w:val="center"/>
            </w:pPr>
            <w:r w:rsidRPr="001672F2">
              <w:t>439,0 m</w:t>
            </w:r>
            <w:r w:rsidRPr="001672F2">
              <w:rPr>
                <w:vertAlign w:val="superscript"/>
              </w:rPr>
              <w:t>2</w:t>
            </w:r>
          </w:p>
        </w:tc>
      </w:tr>
      <w:tr w:rsidR="001672F2" w:rsidRPr="00F6613F" w14:paraId="4D3E8B13" w14:textId="77777777" w:rsidTr="001672F2">
        <w:tc>
          <w:tcPr>
            <w:tcW w:w="3964" w:type="dxa"/>
          </w:tcPr>
          <w:p w14:paraId="5E704480" w14:textId="1E840F0B" w:rsidR="001672F2" w:rsidRPr="001672F2" w:rsidRDefault="001672F2" w:rsidP="00A805C3">
            <w:pPr>
              <w:ind w:left="0"/>
            </w:pPr>
            <w:r w:rsidRPr="001672F2">
              <w:rPr>
                <w:rFonts w:eastAsia="Verdana" w:cs="Klavika Regular"/>
              </w:rPr>
              <w:t>powierzchnia zabudowy- budynek nr 2</w:t>
            </w:r>
          </w:p>
        </w:tc>
        <w:tc>
          <w:tcPr>
            <w:tcW w:w="4394" w:type="dxa"/>
          </w:tcPr>
          <w:p w14:paraId="1400C136" w14:textId="53D1F267" w:rsidR="001672F2" w:rsidRPr="001672F2" w:rsidRDefault="001672F2" w:rsidP="00A805C3">
            <w:pPr>
              <w:ind w:left="0"/>
              <w:jc w:val="center"/>
            </w:pPr>
            <w:r w:rsidRPr="001672F2">
              <w:t>252,0 m</w:t>
            </w:r>
            <w:r w:rsidRPr="001672F2">
              <w:rPr>
                <w:vertAlign w:val="superscript"/>
              </w:rPr>
              <w:t>2</w:t>
            </w:r>
          </w:p>
        </w:tc>
      </w:tr>
      <w:tr w:rsidR="001672F2" w14:paraId="2D0246EE" w14:textId="77777777" w:rsidTr="001672F2">
        <w:tc>
          <w:tcPr>
            <w:tcW w:w="3964" w:type="dxa"/>
          </w:tcPr>
          <w:p w14:paraId="736A3EA0" w14:textId="77C13AAE" w:rsidR="001672F2" w:rsidRPr="001672F2" w:rsidRDefault="001672F2" w:rsidP="00A805C3">
            <w:pPr>
              <w:ind w:left="0"/>
            </w:pPr>
            <w:r w:rsidRPr="001672F2">
              <w:rPr>
                <w:rFonts w:eastAsia="Verdana" w:cs="Klavika Regular"/>
              </w:rPr>
              <w:t>powierzchnia zabudowy- budynek nr 3</w:t>
            </w:r>
          </w:p>
        </w:tc>
        <w:tc>
          <w:tcPr>
            <w:tcW w:w="4394" w:type="dxa"/>
          </w:tcPr>
          <w:p w14:paraId="4DF18173" w14:textId="4B7F86AF" w:rsidR="001672F2" w:rsidRPr="001672F2" w:rsidRDefault="001672F2" w:rsidP="00A805C3">
            <w:pPr>
              <w:ind w:left="0"/>
              <w:jc w:val="center"/>
            </w:pPr>
            <w:r w:rsidRPr="001672F2">
              <w:t>136,0 m</w:t>
            </w:r>
            <w:r w:rsidRPr="001672F2">
              <w:rPr>
                <w:vertAlign w:val="superscript"/>
              </w:rPr>
              <w:t>2</w:t>
            </w:r>
          </w:p>
        </w:tc>
      </w:tr>
    </w:tbl>
    <w:p w14:paraId="0A8EBD57" w14:textId="4C6E6392" w:rsidR="005A2E0B" w:rsidRDefault="005A2E0B" w:rsidP="00673A77">
      <w:pPr>
        <w:rPr>
          <w:b/>
          <w:bCs/>
        </w:rPr>
      </w:pPr>
    </w:p>
    <w:p w14:paraId="41EEC177" w14:textId="46528417" w:rsidR="00F6613F" w:rsidRDefault="00F6613F" w:rsidP="00F6613F">
      <w:pPr>
        <w:pStyle w:val="Nagwek3"/>
      </w:pPr>
      <w:bookmarkStart w:id="22" w:name="_Toc77180169"/>
      <w:r>
        <w:t>Granice i ukształtowanie terenu</w:t>
      </w:r>
      <w:bookmarkEnd w:id="22"/>
    </w:p>
    <w:p w14:paraId="66A24417" w14:textId="4A3ADE49" w:rsidR="00535D36" w:rsidRDefault="00535D36" w:rsidP="00535D36">
      <w:r>
        <w:t>Działka, na której zlokalizowano budynki posiada kształt nieregularnego wieloboku, wschodnia granica</w:t>
      </w:r>
      <w:r w:rsidR="00544BF0">
        <w:t>, w której zlokalizowana jest elewacja budynku nr 1 tworzy pierzeję ulicy Szyperskiej. Od strony południowej działka przylega do niezabudowanej nieruchomości (działka 19/1) obecnie wykorzystywanej jako parking dyskontu spożywczego, w tej granicy znajduje się szczytowa ściana budynków nr 1 i 2 pozbawiona jakichkolwiek otworów. Granica zachodnia przebiega w ścisłej zabudowie: budynek nr 3 przylega ścianą szczytową do kamienicy zlokalizowanej na działce nr 15/3. Od strony północnej działka graniczy z działką nr 13/2 zabudowaną budynkiem zabytkowego dworu, który jest użytkowany przez Zamawiającego.</w:t>
      </w:r>
    </w:p>
    <w:p w14:paraId="4F6E72E8" w14:textId="7348B704" w:rsidR="00544BF0" w:rsidRPr="00535D36" w:rsidRDefault="00544BF0" w:rsidP="00535D36">
      <w:r>
        <w:t xml:space="preserve">Teren dziedzińca wewnętrznego jest płaski, utwardzony i posiada niewielki spadek w kierunku północnym (rzędne w zakresie od 56,96m </w:t>
      </w:r>
      <w:proofErr w:type="spellStart"/>
      <w:r>
        <w:t>npm</w:t>
      </w:r>
      <w:proofErr w:type="spellEnd"/>
      <w:r>
        <w:t xml:space="preserve">. w północnej części działki do 57,16m </w:t>
      </w:r>
      <w:proofErr w:type="spellStart"/>
      <w:r>
        <w:t>npm</w:t>
      </w:r>
      <w:proofErr w:type="spellEnd"/>
      <w:r>
        <w:t>. w części południowej przy budynku).</w:t>
      </w:r>
      <w:r w:rsidR="00CF6219">
        <w:t xml:space="preserve"> Wzdłuż elewacji zachodniej budynku nr 1 znajduje się wyniesiona rampa rozładunkowa.</w:t>
      </w:r>
    </w:p>
    <w:p w14:paraId="1B8CCB8F" w14:textId="77777777" w:rsidR="00F6613F" w:rsidRPr="00F6613F" w:rsidRDefault="00F6613F" w:rsidP="00F6613F"/>
    <w:p w14:paraId="3F8A8303" w14:textId="78015FF1" w:rsidR="005A2E0B" w:rsidRDefault="00F6613F" w:rsidP="005A2E0B">
      <w:pPr>
        <w:pStyle w:val="Nagwek3"/>
      </w:pPr>
      <w:bookmarkStart w:id="23" w:name="_Toc77180170"/>
      <w:r>
        <w:t>Obiekty budowlane i sieci</w:t>
      </w:r>
      <w:bookmarkEnd w:id="23"/>
    </w:p>
    <w:p w14:paraId="67CA973C" w14:textId="378CE53E" w:rsidR="00F6613F" w:rsidRPr="00F6613F" w:rsidRDefault="00F6613F" w:rsidP="00F6613F">
      <w:pPr>
        <w:pStyle w:val="Nagwek4"/>
      </w:pPr>
      <w:bookmarkStart w:id="24" w:name="_Toc77180171"/>
      <w:r>
        <w:t>Zabudowa</w:t>
      </w:r>
      <w:bookmarkEnd w:id="24"/>
    </w:p>
    <w:p w14:paraId="38B0341C" w14:textId="05E808BC" w:rsidR="005A2E0B" w:rsidRDefault="005A2E0B" w:rsidP="005A2E0B">
      <w:pPr>
        <w:rPr>
          <w:lang w:eastAsia="ar-SA" w:bidi="ar-SA"/>
        </w:rPr>
      </w:pPr>
      <w:r w:rsidRPr="001831EA">
        <w:t>Zespół obiektów będących przedmiotem opracowania znajduje się na terenie</w:t>
      </w:r>
      <w:ins w:id="25" w:author="Michał Pawłowski" w:date="2020-03-12T20:11:00Z">
        <w:r w:rsidR="004D111F" w:rsidRPr="004D111F">
          <w:t xml:space="preserve"> </w:t>
        </w:r>
        <w:r w:rsidR="004D111F">
          <w:t>z</w:t>
        </w:r>
        <w:r w:rsidR="004D111F" w:rsidRPr="004D111F">
          <w:t>espoł</w:t>
        </w:r>
        <w:r w:rsidR="004D111F">
          <w:t>u</w:t>
        </w:r>
        <w:r w:rsidR="004D111F" w:rsidRPr="004D111F">
          <w:t xml:space="preserve"> urbanistyczno-architektoniczne</w:t>
        </w:r>
        <w:r w:rsidR="004D111F">
          <w:t>go</w:t>
        </w:r>
        <w:r w:rsidR="004D111F" w:rsidRPr="004D111F">
          <w:t xml:space="preserve"> </w:t>
        </w:r>
      </w:ins>
      <w:ins w:id="26" w:author="Michał Pawłowski" w:date="2020-03-12T20:29:00Z">
        <w:r w:rsidR="0077019D">
          <w:t>centrum miasta</w:t>
        </w:r>
      </w:ins>
      <w:ins w:id="27" w:author="Michał Pawłowski" w:date="2020-03-12T20:11:00Z">
        <w:r w:rsidR="004D111F" w:rsidRPr="004D111F">
          <w:t xml:space="preserve"> Poznania</w:t>
        </w:r>
        <w:r w:rsidR="004D111F">
          <w:t>,</w:t>
        </w:r>
        <w:r w:rsidR="004D111F" w:rsidRPr="004D111F">
          <w:t xml:space="preserve"> </w:t>
        </w:r>
      </w:ins>
      <w:ins w:id="28" w:author="Michał Pawłowski" w:date="2020-03-12T20:29:00Z">
        <w:r w:rsidR="0077019D">
          <w:t>który</w:t>
        </w:r>
      </w:ins>
      <w:r w:rsidRPr="001831EA">
        <w:t xml:space="preserve"> objęty</w:t>
      </w:r>
      <w:del w:id="29" w:author="Michał Pawłowski" w:date="2020-03-12T20:11:00Z">
        <w:r w:rsidRPr="001831EA" w:rsidDel="004D111F">
          <w:delText>m</w:delText>
        </w:r>
      </w:del>
      <w:r w:rsidRPr="001831EA">
        <w:t xml:space="preserve"> </w:t>
      </w:r>
      <w:ins w:id="30" w:author="Michał Pawłowski" w:date="2020-03-12T20:12:00Z">
        <w:r w:rsidR="004D111F">
          <w:t xml:space="preserve">jest </w:t>
        </w:r>
      </w:ins>
      <w:r w:rsidRPr="001831EA">
        <w:t>ochroną konserwatorską na mocy wpisu nr A 239 z dnia 6 października 1982.</w:t>
      </w:r>
      <w:r>
        <w:t xml:space="preserve"> Obecnie budynki użytkowane są przez Uniwersytet Artystyczny</w:t>
      </w:r>
      <w:ins w:id="31" w:author="Michał Pawłowski" w:date="2020-03-12T20:30:00Z">
        <w:r w:rsidR="0077019D">
          <w:t xml:space="preserve"> w Poznaniu na cele działalności </w:t>
        </w:r>
      </w:ins>
      <w:r w:rsidR="00582198">
        <w:t>oświatowej</w:t>
      </w:r>
      <w:r>
        <w:t>.</w:t>
      </w:r>
    </w:p>
    <w:p w14:paraId="6E7EDC59" w14:textId="26C74522" w:rsidR="00256F05" w:rsidRPr="00203F36" w:rsidRDefault="005A2E0B" w:rsidP="00203F36">
      <w:pPr>
        <w:rPr>
          <w:ins w:id="32" w:author="Michał Pawłowski" w:date="2020-03-12T20:39:00Z"/>
        </w:rPr>
      </w:pPr>
      <w:r w:rsidRPr="006A506F">
        <w:lastRenderedPageBreak/>
        <w:t xml:space="preserve">Budynki </w:t>
      </w:r>
      <w:r w:rsidR="00582198">
        <w:t xml:space="preserve">rozmieszczone </w:t>
      </w:r>
      <w:r w:rsidRPr="006A506F">
        <w:t xml:space="preserve">są </w:t>
      </w:r>
      <w:r w:rsidR="00F604A5">
        <w:t xml:space="preserve">na planie litery U </w:t>
      </w:r>
      <w:r w:rsidRPr="006A506F">
        <w:t>wokół utwardzonego dziedzińca wewnętrznego</w:t>
      </w:r>
      <w:ins w:id="33" w:author="Michał Pawłowski" w:date="2020-03-12T20:31:00Z">
        <w:r w:rsidR="0077019D">
          <w:t>.</w:t>
        </w:r>
      </w:ins>
      <w:r w:rsidRPr="006A506F">
        <w:t xml:space="preserve"> </w:t>
      </w:r>
      <w:ins w:id="34" w:author="Michał Pawłowski" w:date="2020-03-12T20:32:00Z">
        <w:r w:rsidR="0077019D">
          <w:t xml:space="preserve">Stan techniczny zespołu obiektów jest </w:t>
        </w:r>
      </w:ins>
      <w:r w:rsidR="00CF6219">
        <w:t>średni</w:t>
      </w:r>
      <w:ins w:id="35" w:author="Michał Pawłowski" w:date="2020-03-12T20:32:00Z">
        <w:r w:rsidR="0077019D">
          <w:t xml:space="preserve"> l</w:t>
        </w:r>
      </w:ins>
      <w:ins w:id="36" w:author="Michał Pawłowski" w:date="2020-03-12T20:33:00Z">
        <w:r w:rsidR="0077019D">
          <w:t>ub dostateczny.</w:t>
        </w:r>
      </w:ins>
    </w:p>
    <w:p w14:paraId="22DFD603" w14:textId="3F21B76A" w:rsidR="00673A77" w:rsidRDefault="00673A77" w:rsidP="00FA3E86">
      <w:pPr>
        <w:pStyle w:val="Nagwek4"/>
        <w:numPr>
          <w:ilvl w:val="0"/>
          <w:numId w:val="0"/>
        </w:numPr>
        <w:rPr>
          <w:lang w:eastAsia="ar-SA" w:bidi="ar-SA"/>
        </w:rPr>
      </w:pPr>
    </w:p>
    <w:p w14:paraId="0B86436A" w14:textId="50DAD944" w:rsidR="00582198" w:rsidRDefault="00582198" w:rsidP="00582198">
      <w:pPr>
        <w:pStyle w:val="Nagwek4"/>
        <w:rPr>
          <w:lang w:eastAsia="ar-SA" w:bidi="ar-SA"/>
        </w:rPr>
      </w:pPr>
      <w:bookmarkStart w:id="37" w:name="_Toc77180172"/>
      <w:r>
        <w:rPr>
          <w:lang w:eastAsia="ar-SA" w:bidi="ar-SA"/>
        </w:rPr>
        <w:t>Sieci</w:t>
      </w:r>
      <w:bookmarkEnd w:id="37"/>
    </w:p>
    <w:p w14:paraId="5BC24F26" w14:textId="4B30A69E" w:rsidR="00582198" w:rsidRDefault="00582198" w:rsidP="00582198">
      <w:r w:rsidRPr="006A506F">
        <w:t>Do budynków doprowadzone są sieci: gazowa, elektryczna, wodociągowa i kanalizacyjna zasilane z infrastruktury w ulicy Szyperskiej</w:t>
      </w:r>
    </w:p>
    <w:p w14:paraId="2474CC79" w14:textId="2FD505F7" w:rsidR="00582198" w:rsidRDefault="00582198" w:rsidP="00582198"/>
    <w:p w14:paraId="1A529D90" w14:textId="2FF2E694" w:rsidR="00582198" w:rsidRDefault="00582198" w:rsidP="00582198">
      <w:pPr>
        <w:pStyle w:val="Nagwek3"/>
        <w:rPr>
          <w:lang w:eastAsia="ar-SA" w:bidi="ar-SA"/>
        </w:rPr>
      </w:pPr>
      <w:bookmarkStart w:id="38" w:name="_Toc77180173"/>
      <w:r>
        <w:rPr>
          <w:lang w:eastAsia="ar-SA" w:bidi="ar-SA"/>
        </w:rPr>
        <w:t>Zieleń</w:t>
      </w:r>
      <w:bookmarkEnd w:id="38"/>
    </w:p>
    <w:p w14:paraId="3A2D725B" w14:textId="4610ADAD" w:rsidR="00582198" w:rsidRDefault="00582198" w:rsidP="00582198">
      <w:r w:rsidRPr="006A506F">
        <w:t>Na działce brak zadrzewienia i zieleni zorganizowanej.</w:t>
      </w:r>
    </w:p>
    <w:p w14:paraId="14847FF4" w14:textId="66211767" w:rsidR="00582198" w:rsidRDefault="00582198" w:rsidP="00582198">
      <w:pPr>
        <w:rPr>
          <w:lang w:eastAsia="ar-SA" w:bidi="ar-SA"/>
        </w:rPr>
      </w:pPr>
    </w:p>
    <w:p w14:paraId="1E8BC24E" w14:textId="47E663E0" w:rsidR="00582198" w:rsidRDefault="00582198" w:rsidP="00582198">
      <w:pPr>
        <w:pStyle w:val="Nagwek3"/>
        <w:rPr>
          <w:lang w:eastAsia="ar-SA" w:bidi="ar-SA"/>
        </w:rPr>
      </w:pPr>
      <w:bookmarkStart w:id="39" w:name="_Toc77180174"/>
      <w:r>
        <w:rPr>
          <w:lang w:eastAsia="ar-SA" w:bidi="ar-SA"/>
        </w:rPr>
        <w:t>Obsługa komunikacyjna</w:t>
      </w:r>
      <w:bookmarkEnd w:id="39"/>
    </w:p>
    <w:p w14:paraId="6C926249" w14:textId="6F95AF05" w:rsidR="00582198" w:rsidRDefault="00582198" w:rsidP="00582198">
      <w:r w:rsidRPr="006A506F">
        <w:t>Dostęp do budynków i wjazd na działkę możliwy jest poprzez przejazd bramowy w budynku</w:t>
      </w:r>
      <w:r>
        <w:t xml:space="preserve"> nr 1</w:t>
      </w:r>
      <w:ins w:id="40" w:author="Michał Pawłowski" w:date="2020-03-12T20:30:00Z">
        <w:r>
          <w:t>, zlokalizowany</w:t>
        </w:r>
      </w:ins>
      <w:r w:rsidRPr="006A506F">
        <w:t xml:space="preserve"> w pierzei ulicy Szyperskiej</w:t>
      </w:r>
    </w:p>
    <w:p w14:paraId="5C684EBF" w14:textId="28A1E003" w:rsidR="00582198" w:rsidRDefault="00582198" w:rsidP="00582198"/>
    <w:p w14:paraId="651B98C5" w14:textId="184397E2" w:rsidR="00582198" w:rsidRDefault="00BE7B09" w:rsidP="003B0402">
      <w:pPr>
        <w:pStyle w:val="Nagwek2"/>
      </w:pPr>
      <w:bookmarkStart w:id="41" w:name="_Toc77180175"/>
      <w:r>
        <w:t>ISTNIEJĄCE BUDYNKI</w:t>
      </w:r>
      <w:bookmarkEnd w:id="41"/>
    </w:p>
    <w:p w14:paraId="74267ED2" w14:textId="2B3D1FBB" w:rsidR="00BE7B09" w:rsidRDefault="00BE7B09" w:rsidP="00BE7B09">
      <w:pPr>
        <w:pStyle w:val="Nagwek3"/>
      </w:pPr>
      <w:bookmarkStart w:id="42" w:name="_Toc77180176"/>
      <w:r>
        <w:t>Informacje ogólne</w:t>
      </w:r>
      <w:bookmarkEnd w:id="42"/>
    </w:p>
    <w:p w14:paraId="62F70699" w14:textId="11A59FF8" w:rsidR="00BE7B09" w:rsidRDefault="00BE7B09" w:rsidP="00BE7B09">
      <w:r>
        <w:t>W skład zespołu budynków wchodzą:</w:t>
      </w:r>
    </w:p>
    <w:p w14:paraId="19F6B301" w14:textId="77777777" w:rsidR="00BE7B09" w:rsidRPr="00BE7B09" w:rsidRDefault="00BE7B09" w:rsidP="00BE7B09"/>
    <w:p w14:paraId="366E40A1" w14:textId="77777777" w:rsidR="00BE7B09" w:rsidRDefault="00BE7B09" w:rsidP="00BE7B09">
      <w:pPr>
        <w:rPr>
          <w:ins w:id="43" w:author="Michał Pawłowski" w:date="2020-03-12T20:32:00Z"/>
        </w:rPr>
      </w:pPr>
      <w:ins w:id="44" w:author="Michał Pawłowski" w:date="2020-03-12T20:37:00Z">
        <w:r w:rsidRPr="00256F05">
          <w:rPr>
            <w:b/>
            <w:bCs/>
          </w:rPr>
          <w:t xml:space="preserve">Budynek nr 1 - </w:t>
        </w:r>
      </w:ins>
      <w:ins w:id="45" w:author="Michał Pawłowski" w:date="2020-03-12T20:32:00Z">
        <w:r>
          <w:t>główny budynek produkcyjny (Szyperska 8) zlokalizowany wzdłuż ulicy Szyperskiej, o jednej kondygnacji podziemnej i trzech kondygnacjach nadziemnych. Obecna powierzchnia netto budynku to 1.677,90 m</w:t>
        </w:r>
        <w:r w:rsidRPr="00986C3E">
          <w:rPr>
            <w:vertAlign w:val="superscript"/>
          </w:rPr>
          <w:t>2</w:t>
        </w:r>
        <w:r>
          <w:t>.</w:t>
        </w:r>
      </w:ins>
    </w:p>
    <w:p w14:paraId="3EB22D5D" w14:textId="77777777" w:rsidR="00BE7B09" w:rsidRDefault="00BE7B09" w:rsidP="00BE7B09">
      <w:pPr>
        <w:rPr>
          <w:ins w:id="46" w:author="Michał Pawłowski" w:date="2020-03-12T20:39:00Z"/>
          <w:b/>
          <w:bCs/>
        </w:rPr>
      </w:pPr>
    </w:p>
    <w:p w14:paraId="5483308F" w14:textId="77777777" w:rsidR="00BE7B09" w:rsidRDefault="00BE7B09" w:rsidP="00BE7B09">
      <w:pPr>
        <w:rPr>
          <w:ins w:id="47" w:author="Michał Pawłowski" w:date="2020-03-12T20:32:00Z"/>
        </w:rPr>
      </w:pPr>
      <w:ins w:id="48" w:author="Michał Pawłowski" w:date="2020-03-12T20:37:00Z">
        <w:r w:rsidRPr="00256F05">
          <w:rPr>
            <w:b/>
            <w:bCs/>
          </w:rPr>
          <w:t>Budynek nr 2</w:t>
        </w:r>
        <w:r w:rsidRPr="005873EA">
          <w:t xml:space="preserve"> </w:t>
        </w:r>
        <w:r>
          <w:t xml:space="preserve">- </w:t>
        </w:r>
      </w:ins>
      <w:ins w:id="49" w:author="Michał Pawłowski" w:date="2020-03-12T20:32:00Z">
        <w:r>
          <w:t>budynek świetlicy – (Szyperska 8A) o obecnej powierzchni netto 459,70 m</w:t>
        </w:r>
        <w:r w:rsidRPr="00986C3E">
          <w:rPr>
            <w:vertAlign w:val="superscript"/>
          </w:rPr>
          <w:t>2</w:t>
        </w:r>
        <w:r>
          <w:t>. Budynek stanowi łącznik pomiędzy budynkiem Szyperska 8 i budynkiem Szyperska 8 B. Jest on w zasadniczej części  obiektem parterowym bez podpiwniczenia, natomiast w części zachodniej jest podpiwniczony i posiada dwie kondygnacje nadziemne.</w:t>
        </w:r>
      </w:ins>
    </w:p>
    <w:p w14:paraId="47EACDBE" w14:textId="77777777" w:rsidR="00BE7B09" w:rsidRDefault="00BE7B09" w:rsidP="00BE7B09">
      <w:pPr>
        <w:rPr>
          <w:ins w:id="50" w:author="Michał Pawłowski" w:date="2020-03-12T20:39:00Z"/>
          <w:b/>
          <w:bCs/>
        </w:rPr>
      </w:pPr>
    </w:p>
    <w:p w14:paraId="15E3CC2A" w14:textId="77777777" w:rsidR="00BE7B09" w:rsidRPr="00256F05" w:rsidRDefault="00BE7B09">
      <w:pPr>
        <w:rPr>
          <w:ins w:id="51" w:author="Michał Pawłowski" w:date="2020-03-12T20:34:00Z"/>
          <w:rFonts w:eastAsia="Times New Roman" w:cs="ISOCPEUR"/>
          <w:color w:val="000000"/>
          <w:lang w:eastAsia="ar-SA" w:bidi="ar-SA"/>
          <w:rPrChange w:id="52" w:author="Michał Pawłowski" w:date="2020-03-12T20:39:00Z">
            <w:rPr>
              <w:ins w:id="53" w:author="Michał Pawłowski" w:date="2020-03-12T20:34:00Z"/>
            </w:rPr>
          </w:rPrChange>
        </w:rPr>
        <w:pPrChange w:id="54" w:author="Michał Pawłowski" w:date="2020-03-12T20:39:00Z">
          <w:pPr>
            <w:pStyle w:val="Akapitzlist"/>
            <w:numPr>
              <w:numId w:val="5"/>
            </w:numPr>
            <w:ind w:left="1429" w:hanging="360"/>
          </w:pPr>
        </w:pPrChange>
      </w:pPr>
      <w:ins w:id="55" w:author="Michał Pawłowski" w:date="2020-03-12T20:38:00Z">
        <w:r w:rsidRPr="00D60CEA">
          <w:rPr>
            <w:b/>
            <w:bCs/>
          </w:rPr>
          <w:t>Budynek nr 3</w:t>
        </w:r>
        <w:r w:rsidRPr="005873EA">
          <w:t xml:space="preserve"> </w:t>
        </w:r>
        <w:r>
          <w:t xml:space="preserve">- </w:t>
        </w:r>
      </w:ins>
      <w:ins w:id="56" w:author="Michał Pawłowski" w:date="2020-03-12T20:32:00Z">
        <w:r>
          <w:t xml:space="preserve">budynek </w:t>
        </w:r>
        <w:proofErr w:type="spellStart"/>
        <w:r>
          <w:t>mieszkalno</w:t>
        </w:r>
        <w:proofErr w:type="spellEnd"/>
        <w:r>
          <w:t>–socjalny (Szyperska 8B) o obecnej powierzchni netto 219,70 m</w:t>
        </w:r>
        <w:r w:rsidRPr="00986C3E">
          <w:rPr>
            <w:vertAlign w:val="superscript"/>
          </w:rPr>
          <w:t>2</w:t>
        </w:r>
        <w:r>
          <w:t>. Jest częściowo podpiwniczonym budynkiem o dwóch kondygnacjach nadziemnych.</w:t>
        </w:r>
      </w:ins>
    </w:p>
    <w:p w14:paraId="130C2874" w14:textId="3C190450" w:rsidR="006F599E" w:rsidRDefault="006F599E">
      <w:pPr>
        <w:ind w:left="0"/>
        <w:jc w:val="left"/>
      </w:pPr>
    </w:p>
    <w:p w14:paraId="3B33771E" w14:textId="6D4813A3" w:rsidR="00BE7B09" w:rsidRDefault="00BE7B09" w:rsidP="00BE7B09">
      <w:pPr>
        <w:pStyle w:val="Nagwek3"/>
      </w:pPr>
      <w:bookmarkStart w:id="57" w:name="_Toc77180177"/>
      <w:r>
        <w:lastRenderedPageBreak/>
        <w:t>Zestawienie powierzchni pomieszczeń</w:t>
      </w:r>
      <w:bookmarkEnd w:id="57"/>
    </w:p>
    <w:p w14:paraId="01263CAB" w14:textId="24B96EFD" w:rsidR="006F599E" w:rsidRDefault="006F599E" w:rsidP="006F599E"/>
    <w:tbl>
      <w:tblPr>
        <w:tblW w:w="3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7"/>
        <w:gridCol w:w="1937"/>
      </w:tblGrid>
      <w:tr w:rsidR="00203F36" w:rsidRPr="00203F36" w14:paraId="6E36E845" w14:textId="77777777" w:rsidTr="00A37693">
        <w:trPr>
          <w:trHeight w:val="604"/>
          <w:jc w:val="center"/>
        </w:trPr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DD08F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Zestawienie pomieszczeń - piwnica</w:t>
            </w:r>
          </w:p>
        </w:tc>
      </w:tr>
      <w:tr w:rsidR="00203F36" w:rsidRPr="00203F36" w14:paraId="7EEDEEE4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959A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Numer strefy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D1C93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Powierzchnia</w:t>
            </w:r>
          </w:p>
        </w:tc>
      </w:tr>
      <w:tr w:rsidR="00203F36" w:rsidRPr="00203F36" w14:paraId="658DEB8F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2A993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-1.01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6032E9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311,2</w:t>
            </w:r>
          </w:p>
        </w:tc>
      </w:tr>
      <w:tr w:rsidR="00203F36" w:rsidRPr="00203F36" w14:paraId="13D78C1E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92C1C4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-1.02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20367F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3,8</w:t>
            </w:r>
          </w:p>
        </w:tc>
      </w:tr>
      <w:tr w:rsidR="00203F36" w:rsidRPr="00203F36" w14:paraId="5EB6CC54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7168A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-1.03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989C74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10,9</w:t>
            </w:r>
          </w:p>
        </w:tc>
      </w:tr>
      <w:tr w:rsidR="00203F36" w:rsidRPr="00203F36" w14:paraId="4BDD40AE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C9A994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-1.04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7B5E4B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2,4</w:t>
            </w:r>
          </w:p>
        </w:tc>
      </w:tr>
      <w:tr w:rsidR="00203F36" w:rsidRPr="00203F36" w14:paraId="28A9A6C4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074076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-1.05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409BE6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21,1</w:t>
            </w:r>
          </w:p>
        </w:tc>
      </w:tr>
      <w:tr w:rsidR="00203F36" w:rsidRPr="00203F36" w14:paraId="5B194D22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F8074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-1.06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F8E0C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9,2</w:t>
            </w:r>
          </w:p>
        </w:tc>
      </w:tr>
      <w:tr w:rsidR="00203F36" w:rsidRPr="00203F36" w14:paraId="401B0E7F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B0E4F8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-1.07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4CF335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</w:tr>
      <w:tr w:rsidR="00203F36" w:rsidRPr="00203F36" w14:paraId="28504C56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07FA99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-1.08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259EF7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15,2</w:t>
            </w:r>
          </w:p>
        </w:tc>
      </w:tr>
      <w:tr w:rsidR="00203F36" w:rsidRPr="00203F36" w14:paraId="5FBF452C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D5A95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-1.09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8C9B6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4,7</w:t>
            </w:r>
          </w:p>
        </w:tc>
      </w:tr>
      <w:tr w:rsidR="00203F36" w:rsidRPr="00203F36" w14:paraId="05E61394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DA511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424F39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10,7</w:t>
            </w:r>
          </w:p>
        </w:tc>
      </w:tr>
      <w:tr w:rsidR="00203F36" w:rsidRPr="00203F36" w14:paraId="7FA87696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89CE62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F7997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37,3</w:t>
            </w:r>
          </w:p>
        </w:tc>
      </w:tr>
      <w:tr w:rsidR="00203F36" w:rsidRPr="00203F36" w14:paraId="02E30C8D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DA456F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A6B7B9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11,3</w:t>
            </w:r>
          </w:p>
        </w:tc>
      </w:tr>
      <w:tr w:rsidR="00203F36" w:rsidRPr="00203F36" w14:paraId="2983B4C9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65369E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ED2A7C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13,6</w:t>
            </w:r>
          </w:p>
        </w:tc>
      </w:tr>
      <w:tr w:rsidR="00203F36" w:rsidRPr="00203F36" w14:paraId="228A5294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BB3F6A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-1.14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C886A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22,4</w:t>
            </w:r>
          </w:p>
        </w:tc>
      </w:tr>
      <w:tr w:rsidR="00203F36" w:rsidRPr="00203F36" w14:paraId="038DC673" w14:textId="77777777" w:rsidTr="00A37693">
        <w:trPr>
          <w:trHeight w:val="300"/>
          <w:jc w:val="center"/>
        </w:trPr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8ECC36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D024B" w14:textId="77777777" w:rsidR="00203F36" w:rsidRPr="00203F36" w:rsidRDefault="00203F36" w:rsidP="0091539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479,8 m²</w:t>
            </w:r>
          </w:p>
        </w:tc>
      </w:tr>
      <w:tr w:rsidR="006F599E" w:rsidRPr="006F599E" w14:paraId="6600FC73" w14:textId="77777777" w:rsidTr="00A37693">
        <w:trPr>
          <w:trHeight w:val="604"/>
          <w:jc w:val="center"/>
        </w:trPr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47CB6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Zestawienie powierzchni - parter</w:t>
            </w:r>
          </w:p>
        </w:tc>
      </w:tr>
      <w:tr w:rsidR="006F599E" w:rsidRPr="006F599E" w14:paraId="4A7ADED5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E1B9AB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Numer strefy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CB28F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Powierzchnia</w:t>
            </w:r>
          </w:p>
        </w:tc>
      </w:tr>
      <w:tr w:rsidR="006F599E" w:rsidRPr="006F599E" w14:paraId="568C813F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364C6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FDE023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223,7</w:t>
            </w:r>
          </w:p>
        </w:tc>
      </w:tr>
      <w:tr w:rsidR="006F599E" w:rsidRPr="006F599E" w14:paraId="36FF47C9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472254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FCE58E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9,2</w:t>
            </w:r>
          </w:p>
        </w:tc>
      </w:tr>
      <w:tr w:rsidR="006F599E" w:rsidRPr="006F599E" w14:paraId="19118304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1C3A1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6B00FB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</w:tr>
      <w:tr w:rsidR="006F599E" w:rsidRPr="006F599E" w14:paraId="586BC90D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DBDE3C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97CF6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5,1</w:t>
            </w:r>
          </w:p>
        </w:tc>
      </w:tr>
      <w:tr w:rsidR="006F599E" w:rsidRPr="006F599E" w14:paraId="22B8E374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0CCFD7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0.05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8E35F6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97,8</w:t>
            </w:r>
          </w:p>
        </w:tc>
      </w:tr>
      <w:tr w:rsidR="006F599E" w:rsidRPr="006F599E" w14:paraId="03CFB479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A9EC0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8FBC7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19,8</w:t>
            </w:r>
          </w:p>
        </w:tc>
      </w:tr>
      <w:tr w:rsidR="006F599E" w:rsidRPr="006F599E" w14:paraId="5BA36AA3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B3BC1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4044FD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15,7</w:t>
            </w:r>
          </w:p>
        </w:tc>
      </w:tr>
      <w:tr w:rsidR="006F599E" w:rsidRPr="006F599E" w14:paraId="4801BEDE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3EC90E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B3EFC2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5,7</w:t>
            </w:r>
          </w:p>
        </w:tc>
      </w:tr>
      <w:tr w:rsidR="006F599E" w:rsidRPr="006F599E" w14:paraId="03A65EF8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0418E1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3B1520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3,6</w:t>
            </w:r>
          </w:p>
        </w:tc>
      </w:tr>
      <w:tr w:rsidR="006F599E" w:rsidRPr="006F599E" w14:paraId="2E09063B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60A9D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0.10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21FD8E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4,4</w:t>
            </w:r>
          </w:p>
        </w:tc>
      </w:tr>
      <w:tr w:rsidR="006F599E" w:rsidRPr="006F599E" w14:paraId="47A50C60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40D083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8C0B93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22,1</w:t>
            </w:r>
          </w:p>
        </w:tc>
      </w:tr>
      <w:tr w:rsidR="006F599E" w:rsidRPr="006F599E" w14:paraId="5D44943D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D89006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1A0528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7,1</w:t>
            </w:r>
          </w:p>
        </w:tc>
      </w:tr>
      <w:tr w:rsidR="006F599E" w:rsidRPr="006F599E" w14:paraId="38136947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F7D7A8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19064D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</w:tr>
      <w:tr w:rsidR="006F599E" w:rsidRPr="006F599E" w14:paraId="305BE32E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BA9033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0.14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ADDCE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11,5</w:t>
            </w:r>
          </w:p>
        </w:tc>
      </w:tr>
      <w:tr w:rsidR="006F599E" w:rsidRPr="006F599E" w14:paraId="688BE973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273028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0.15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6F3D36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45,1</w:t>
            </w:r>
          </w:p>
        </w:tc>
      </w:tr>
      <w:tr w:rsidR="006F599E" w:rsidRPr="006F599E" w14:paraId="330F4347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87E0C1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0.16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62F3F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5,6</w:t>
            </w:r>
          </w:p>
        </w:tc>
      </w:tr>
      <w:tr w:rsidR="006F599E" w:rsidRPr="006F599E" w14:paraId="42C6C8A8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94C7E4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C57282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93,9</w:t>
            </w:r>
          </w:p>
        </w:tc>
      </w:tr>
      <w:tr w:rsidR="006F599E" w:rsidRPr="006F599E" w14:paraId="567F58E3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0CB04B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0.18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4103B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2,3</w:t>
            </w:r>
          </w:p>
        </w:tc>
      </w:tr>
      <w:tr w:rsidR="006F599E" w:rsidRPr="006F599E" w14:paraId="06AE94D4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81D1CE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0.19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5AC7C5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21,9</w:t>
            </w:r>
          </w:p>
        </w:tc>
      </w:tr>
      <w:tr w:rsidR="006F599E" w:rsidRPr="006F599E" w14:paraId="0A959550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04EB2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280005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2,6</w:t>
            </w:r>
          </w:p>
        </w:tc>
      </w:tr>
      <w:tr w:rsidR="006F599E" w:rsidRPr="006F599E" w14:paraId="3152501F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8DDB35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0.21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F3C20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</w:tr>
      <w:tr w:rsidR="006F599E" w:rsidRPr="006F599E" w14:paraId="12DC00B2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D88D74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0.22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B76CF7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0,9</w:t>
            </w:r>
          </w:p>
        </w:tc>
      </w:tr>
      <w:tr w:rsidR="006F599E" w:rsidRPr="006F599E" w14:paraId="4CD1C822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1372A6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0.23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2216CF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2,6</w:t>
            </w:r>
          </w:p>
        </w:tc>
      </w:tr>
      <w:tr w:rsidR="006F599E" w:rsidRPr="006F599E" w14:paraId="5A08F439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F79E63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0.24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84143C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41,2</w:t>
            </w:r>
          </w:p>
        </w:tc>
      </w:tr>
      <w:tr w:rsidR="006F599E" w:rsidRPr="006F599E" w14:paraId="5A7E5321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E11EA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0.25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52045D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5,1</w:t>
            </w:r>
          </w:p>
        </w:tc>
      </w:tr>
      <w:tr w:rsidR="006F599E" w:rsidRPr="006F599E" w14:paraId="14C42DB4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7EFD5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0.26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C885DC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4,1</w:t>
            </w:r>
          </w:p>
        </w:tc>
      </w:tr>
      <w:tr w:rsidR="006F599E" w:rsidRPr="006F599E" w14:paraId="2568FF04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1A11A1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0.27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233305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11,4</w:t>
            </w:r>
          </w:p>
        </w:tc>
      </w:tr>
      <w:tr w:rsidR="006F599E" w:rsidRPr="006F599E" w14:paraId="345D73D7" w14:textId="77777777" w:rsidTr="00A37693">
        <w:trPr>
          <w:trHeight w:val="300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BF8C5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37FE0" w14:textId="77777777" w:rsidR="006F599E" w:rsidRPr="006F599E" w:rsidRDefault="006F599E" w:rsidP="006F599E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F599E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682,4 m²</w:t>
            </w:r>
          </w:p>
        </w:tc>
      </w:tr>
    </w:tbl>
    <w:p w14:paraId="0EE9744B" w14:textId="07F1EFEA" w:rsidR="00FF0A18" w:rsidRDefault="00FF0A18" w:rsidP="006F599E"/>
    <w:p w14:paraId="678D91B6" w14:textId="77777777" w:rsidR="00FF0A18" w:rsidRDefault="00FF0A18">
      <w:pPr>
        <w:ind w:left="0"/>
        <w:jc w:val="left"/>
      </w:pPr>
      <w:r>
        <w:br w:type="page"/>
      </w:r>
    </w:p>
    <w:p w14:paraId="1C5BC71A" w14:textId="77777777" w:rsidR="006F599E" w:rsidRPr="006F599E" w:rsidRDefault="006F599E" w:rsidP="006F599E"/>
    <w:tbl>
      <w:tblPr>
        <w:tblW w:w="3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887"/>
      </w:tblGrid>
      <w:tr w:rsidR="00203F36" w:rsidRPr="00203F36" w14:paraId="3C3C01BB" w14:textId="77777777" w:rsidTr="00203F36">
        <w:trPr>
          <w:trHeight w:val="583"/>
          <w:jc w:val="center"/>
        </w:trPr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8D5D2B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Zestawienie powierzchni - piętro +1</w:t>
            </w:r>
          </w:p>
        </w:tc>
      </w:tr>
      <w:tr w:rsidR="00203F36" w:rsidRPr="00203F36" w14:paraId="20117F37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1B24DE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Numer strefy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252DB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Powierzchnia</w:t>
            </w:r>
          </w:p>
        </w:tc>
      </w:tr>
      <w:tr w:rsidR="00203F36" w:rsidRPr="00203F36" w14:paraId="555B4127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A2AC9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837A2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387,5</w:t>
            </w:r>
          </w:p>
        </w:tc>
      </w:tr>
      <w:tr w:rsidR="00203F36" w:rsidRPr="00203F36" w14:paraId="3E86B371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DF6650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1.02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4C92E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5,5</w:t>
            </w:r>
          </w:p>
        </w:tc>
      </w:tr>
      <w:tr w:rsidR="00203F36" w:rsidRPr="00203F36" w14:paraId="5BB4D9C2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9EC5B3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1.03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134116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</w:tr>
      <w:tr w:rsidR="00203F36" w:rsidRPr="00203F36" w14:paraId="49F8B9B2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12CF8D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1.04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B13987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3,7</w:t>
            </w:r>
          </w:p>
        </w:tc>
      </w:tr>
      <w:tr w:rsidR="00203F36" w:rsidRPr="00203F36" w14:paraId="5AA41137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8D0B5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1.05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6B90F0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4,8</w:t>
            </w:r>
          </w:p>
        </w:tc>
      </w:tr>
      <w:tr w:rsidR="00203F36" w:rsidRPr="00203F36" w14:paraId="2A0E3DF4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355680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45F71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</w:tr>
      <w:tr w:rsidR="00203F36" w:rsidRPr="00203F36" w14:paraId="2B38916A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6B938D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1.07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08873A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7,9</w:t>
            </w:r>
          </w:p>
        </w:tc>
      </w:tr>
      <w:tr w:rsidR="00203F36" w:rsidRPr="00203F36" w14:paraId="188E64FD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F6514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1.08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457461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19,1</w:t>
            </w:r>
          </w:p>
        </w:tc>
      </w:tr>
      <w:tr w:rsidR="00203F36" w:rsidRPr="00203F36" w14:paraId="1356F2BC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4F6C8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1.09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3C2B54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9,1</w:t>
            </w:r>
          </w:p>
        </w:tc>
      </w:tr>
      <w:tr w:rsidR="00203F36" w:rsidRPr="00203F36" w14:paraId="3B00F2EC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AAD923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58C816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86,3</w:t>
            </w:r>
          </w:p>
        </w:tc>
      </w:tr>
      <w:tr w:rsidR="00203F36" w:rsidRPr="00203F36" w14:paraId="7DAA90E8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41630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1.11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83E9BC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8,2</w:t>
            </w:r>
          </w:p>
        </w:tc>
      </w:tr>
      <w:tr w:rsidR="00203F36" w:rsidRPr="00203F36" w14:paraId="4FB94451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861CA7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05FCA0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8,1</w:t>
            </w:r>
          </w:p>
        </w:tc>
      </w:tr>
      <w:tr w:rsidR="00203F36" w:rsidRPr="00203F36" w14:paraId="235A789B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7EA820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1.13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049F27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20,7</w:t>
            </w:r>
          </w:p>
        </w:tc>
      </w:tr>
      <w:tr w:rsidR="00203F36" w:rsidRPr="00203F36" w14:paraId="59501E5F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D19930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EC032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3,1</w:t>
            </w:r>
          </w:p>
        </w:tc>
      </w:tr>
      <w:tr w:rsidR="00203F36" w:rsidRPr="00203F36" w14:paraId="14A81D02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AA050A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04B5E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11,3</w:t>
            </w:r>
          </w:p>
        </w:tc>
      </w:tr>
      <w:tr w:rsidR="00203F36" w:rsidRPr="00203F36" w14:paraId="21279DE1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6D90A0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51F4C2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13,3</w:t>
            </w:r>
          </w:p>
        </w:tc>
      </w:tr>
      <w:tr w:rsidR="00203F36" w:rsidRPr="00203F36" w14:paraId="786A09E1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08DB2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A887AE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23,5</w:t>
            </w:r>
          </w:p>
        </w:tc>
      </w:tr>
      <w:tr w:rsidR="00203F36" w:rsidRPr="00203F36" w14:paraId="19B2CC1D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09FD9E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535A0E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</w:tr>
      <w:tr w:rsidR="00203F36" w:rsidRPr="00203F36" w14:paraId="0C4F4A36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D4647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1.19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8E1883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22,4</w:t>
            </w:r>
          </w:p>
        </w:tc>
      </w:tr>
      <w:tr w:rsidR="00203F36" w:rsidRPr="00203F36" w14:paraId="6A306A63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EAD51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BE300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658,5 m²</w:t>
            </w:r>
          </w:p>
        </w:tc>
      </w:tr>
    </w:tbl>
    <w:p w14:paraId="49AC427D" w14:textId="62B8A88A" w:rsidR="006F599E" w:rsidRDefault="006F599E" w:rsidP="006F599E"/>
    <w:tbl>
      <w:tblPr>
        <w:tblW w:w="32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885"/>
      </w:tblGrid>
      <w:tr w:rsidR="00203F36" w:rsidRPr="00203F36" w14:paraId="5F9D625D" w14:textId="77777777" w:rsidTr="00203F36">
        <w:trPr>
          <w:trHeight w:val="758"/>
          <w:jc w:val="center"/>
        </w:trPr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ECB62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Zestawienie powierzchni - piętro +2</w:t>
            </w:r>
          </w:p>
        </w:tc>
      </w:tr>
      <w:tr w:rsidR="00203F36" w:rsidRPr="00203F36" w14:paraId="7965BDDA" w14:textId="77777777" w:rsidTr="00A37693">
        <w:trPr>
          <w:trHeight w:val="60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37C0D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Numer strefy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AD8A3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Powierzchnia</w:t>
            </w:r>
          </w:p>
        </w:tc>
      </w:tr>
      <w:tr w:rsidR="00203F36" w:rsidRPr="00203F36" w14:paraId="1E37A360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14FD4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2.01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D046C4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388,7</w:t>
            </w:r>
          </w:p>
        </w:tc>
      </w:tr>
      <w:tr w:rsidR="00203F36" w:rsidRPr="00203F36" w14:paraId="7839BCE0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34901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2.02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948EDE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6,5</w:t>
            </w:r>
          </w:p>
        </w:tc>
      </w:tr>
      <w:tr w:rsidR="00203F36" w:rsidRPr="00203F36" w14:paraId="54BF407E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0FE299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2.03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4DFED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4,8</w:t>
            </w:r>
          </w:p>
        </w:tc>
      </w:tr>
      <w:tr w:rsidR="00203F36" w:rsidRPr="00203F36" w14:paraId="1361F87E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1A00DB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2.04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FBEA8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14,8</w:t>
            </w:r>
          </w:p>
        </w:tc>
      </w:tr>
      <w:tr w:rsidR="00203F36" w:rsidRPr="00203F36" w14:paraId="5FDD7CCD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86BBDD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2.05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E1C8B4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8,4</w:t>
            </w:r>
          </w:p>
        </w:tc>
      </w:tr>
      <w:tr w:rsidR="00203F36" w:rsidRPr="00203F36" w14:paraId="58AA5002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09B564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2.06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08CE7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17,2</w:t>
            </w:r>
          </w:p>
        </w:tc>
      </w:tr>
      <w:tr w:rsidR="00203F36" w:rsidRPr="00203F36" w14:paraId="1EEEC441" w14:textId="77777777" w:rsidTr="00A37693">
        <w:trPr>
          <w:trHeight w:val="330"/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CC519E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2.07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63DBA9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</w:tr>
      <w:tr w:rsidR="00203F36" w:rsidRPr="00203F36" w14:paraId="26CC2240" w14:textId="77777777" w:rsidTr="00A37693">
        <w:trPr>
          <w:trHeight w:val="60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BADC8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6A607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449,4 m²</w:t>
            </w:r>
          </w:p>
        </w:tc>
      </w:tr>
    </w:tbl>
    <w:p w14:paraId="61268FBF" w14:textId="2789F169" w:rsidR="00FF0A18" w:rsidRDefault="00FF0A18" w:rsidP="006F599E"/>
    <w:p w14:paraId="71FF1797" w14:textId="77777777" w:rsidR="00FF0A18" w:rsidRDefault="00FF0A18">
      <w:pPr>
        <w:ind w:left="0"/>
        <w:jc w:val="left"/>
      </w:pPr>
      <w:r>
        <w:br w:type="page"/>
      </w:r>
    </w:p>
    <w:p w14:paraId="732D2FA6" w14:textId="77777777" w:rsidR="00203F36" w:rsidRPr="006F599E" w:rsidRDefault="00203F36" w:rsidP="006F599E"/>
    <w:tbl>
      <w:tblPr>
        <w:tblW w:w="33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647"/>
      </w:tblGrid>
      <w:tr w:rsidR="00203F36" w:rsidRPr="00203F36" w14:paraId="5C3C0B4E" w14:textId="77777777" w:rsidTr="00203F36">
        <w:trPr>
          <w:trHeight w:val="671"/>
          <w:jc w:val="center"/>
        </w:trPr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DB6D6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Zestawienie powierzchni - piętro +3</w:t>
            </w:r>
          </w:p>
        </w:tc>
      </w:tr>
      <w:tr w:rsidR="00203F36" w:rsidRPr="00203F36" w14:paraId="3880082D" w14:textId="77777777" w:rsidTr="00203F36">
        <w:trPr>
          <w:trHeight w:val="600"/>
          <w:jc w:val="center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A87D5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Numer strefy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9975A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Powierzchnia</w:t>
            </w:r>
          </w:p>
        </w:tc>
      </w:tr>
      <w:tr w:rsidR="00203F36" w:rsidRPr="00203F36" w14:paraId="3ABF4B59" w14:textId="77777777" w:rsidTr="00203F36">
        <w:trPr>
          <w:trHeight w:val="330"/>
          <w:jc w:val="center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C66DD5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3.01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042CC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12,1</w:t>
            </w:r>
          </w:p>
        </w:tc>
      </w:tr>
      <w:tr w:rsidR="00203F36" w:rsidRPr="00203F36" w14:paraId="5C05D95D" w14:textId="77777777" w:rsidTr="00203F36">
        <w:trPr>
          <w:trHeight w:val="330"/>
          <w:jc w:val="center"/>
        </w:trPr>
        <w:tc>
          <w:tcPr>
            <w:tcW w:w="1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BA7ADC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3.02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08287C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9,1</w:t>
            </w:r>
          </w:p>
        </w:tc>
      </w:tr>
      <w:tr w:rsidR="00203F36" w:rsidRPr="00203F36" w14:paraId="58D1F624" w14:textId="77777777" w:rsidTr="00203F36">
        <w:trPr>
          <w:trHeight w:val="33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70A717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left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7032E" w14:textId="77777777" w:rsidR="00203F36" w:rsidRPr="00203F36" w:rsidRDefault="00203F36" w:rsidP="00203F36">
            <w:pPr>
              <w:widowControl/>
              <w:suppressAutoHyphens w:val="0"/>
              <w:autoSpaceDN/>
              <w:ind w:left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03F36"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21,2 m²</w:t>
            </w:r>
          </w:p>
        </w:tc>
      </w:tr>
    </w:tbl>
    <w:p w14:paraId="7B26EEC0" w14:textId="7D526B8C" w:rsidR="000F5862" w:rsidRDefault="00535D36" w:rsidP="003133DC">
      <w:pPr>
        <w:ind w:left="0"/>
      </w:pPr>
      <w:r>
        <w:tab/>
      </w:r>
    </w:p>
    <w:p w14:paraId="5DF4E0F4" w14:textId="77777777" w:rsidR="00203F36" w:rsidRDefault="00203F36" w:rsidP="003133DC">
      <w:pPr>
        <w:ind w:left="0"/>
      </w:pPr>
    </w:p>
    <w:p w14:paraId="12260236" w14:textId="337D7732" w:rsidR="003133DC" w:rsidRDefault="00BE7B09" w:rsidP="00BE7B09">
      <w:pPr>
        <w:pStyle w:val="Nagwek3"/>
      </w:pPr>
      <w:bookmarkStart w:id="58" w:name="_Toc77180178"/>
      <w:r>
        <w:t>Rozwiązania techniczne i materiałowe</w:t>
      </w:r>
      <w:bookmarkEnd w:id="58"/>
      <w:r>
        <w:t xml:space="preserve"> </w:t>
      </w:r>
    </w:p>
    <w:p w14:paraId="6F527628" w14:textId="6B9C9ED6" w:rsidR="004E18EA" w:rsidRDefault="004E18EA" w:rsidP="004E18EA">
      <w:r>
        <w:t xml:space="preserve">Budynki zostały wzniesione w technologii typowej dla czasu, w którym powstawały. Ściany zewnętrzne i konstrukcyjne w przeważającej części murowane z cegły pełnej. Słupy murowane z cegły pełnej, lokalnie żeliwne. Stropy w postaci sklepień ceglanych lub </w:t>
      </w:r>
      <w:proofErr w:type="spellStart"/>
      <w:r>
        <w:t>stalowoceramiczne</w:t>
      </w:r>
      <w:proofErr w:type="spellEnd"/>
      <w:r>
        <w:t>. Dachy płaskie o konstrukcji drewnianej, kryte papą na deskowaniu.</w:t>
      </w:r>
    </w:p>
    <w:p w14:paraId="72865EB1" w14:textId="4CC59C15" w:rsidR="004E18EA" w:rsidRDefault="004E18EA" w:rsidP="004E18EA">
      <w:r>
        <w:t>Stolarka okienna i drzwiowa drewniana lub metalowa, lokalnie wtórne okna PCV. Posadzki betonowe lub z płytek ceramicznych.</w:t>
      </w:r>
    </w:p>
    <w:p w14:paraId="5401AF5D" w14:textId="54CA866A" w:rsidR="004E18EA" w:rsidRPr="004E18EA" w:rsidRDefault="004E18EA" w:rsidP="004E18EA">
      <w:r>
        <w:t>Ogólny stan techniczny obiektów średni</w:t>
      </w:r>
      <w:r w:rsidR="001B0449">
        <w:t xml:space="preserve"> lub dostateczny. </w:t>
      </w:r>
    </w:p>
    <w:p w14:paraId="6AE4D095" w14:textId="77777777" w:rsidR="004E18EA" w:rsidRPr="004E18EA" w:rsidRDefault="004E18EA" w:rsidP="004E18EA"/>
    <w:p w14:paraId="6FEDF4C6" w14:textId="77777777" w:rsidR="004E18EA" w:rsidRPr="004E18EA" w:rsidRDefault="004E18EA" w:rsidP="004E18EA"/>
    <w:p w14:paraId="1B795EEE" w14:textId="1A3BA0DD" w:rsidR="003133DC" w:rsidRDefault="003133DC" w:rsidP="003133DC">
      <w:pPr>
        <w:ind w:left="0"/>
      </w:pPr>
    </w:p>
    <w:p w14:paraId="0C43EC67" w14:textId="1666DDAA" w:rsidR="005E2443" w:rsidRPr="00A562F7" w:rsidRDefault="003133DC" w:rsidP="00203F36">
      <w:pPr>
        <w:ind w:left="4254" w:firstLine="709"/>
      </w:pPr>
      <w:r>
        <w:t xml:space="preserve">mgr inż. arch. </w:t>
      </w:r>
      <w:r w:rsidR="004E18EA">
        <w:t>Maciej KORNECKI</w:t>
      </w:r>
    </w:p>
    <w:sectPr w:rsidR="005E2443" w:rsidRPr="00A562F7" w:rsidSect="000F75B5">
      <w:pgSz w:w="11906" w:h="16838" w:code="9"/>
      <w:pgMar w:top="1134" w:right="1134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2EF0D" w14:textId="77777777" w:rsidR="00D055E9" w:rsidRDefault="00D055E9">
      <w:r>
        <w:separator/>
      </w:r>
    </w:p>
  </w:endnote>
  <w:endnote w:type="continuationSeparator" w:id="0">
    <w:p w14:paraId="023E08DC" w14:textId="77777777" w:rsidR="00D055E9" w:rsidRDefault="00D05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 Light Cond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witzerlandCondLight">
    <w:altName w:val="Calibri"/>
    <w:charset w:val="00"/>
    <w:family w:val="auto"/>
    <w:pitch w:val="variable"/>
    <w:sig w:usb0="00000007" w:usb1="00000000" w:usb2="00000000" w:usb3="00000000" w:csb0="00000003" w:csb1="00000000"/>
  </w:font>
  <w:font w:name="Arial, Arial"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lavika Regular">
    <w:panose1 w:val="00000000000000000000"/>
    <w:charset w:val="00"/>
    <w:family w:val="modern"/>
    <w:notTrueType/>
    <w:pitch w:val="variable"/>
    <w:sig w:usb0="A00000A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73ED6" w14:textId="77777777" w:rsidR="00D055E9" w:rsidRDefault="00D055E9">
      <w:r>
        <w:rPr>
          <w:color w:val="000000"/>
        </w:rPr>
        <w:separator/>
      </w:r>
    </w:p>
  </w:footnote>
  <w:footnote w:type="continuationSeparator" w:id="0">
    <w:p w14:paraId="73302662" w14:textId="77777777" w:rsidR="00D055E9" w:rsidRDefault="00D05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732F2" w14:textId="77777777" w:rsidR="00D055E9" w:rsidRPr="007F6212" w:rsidRDefault="00D055E9" w:rsidP="007F6212">
    <w:pPr>
      <w:pStyle w:val="Nagwek"/>
      <w:tabs>
        <w:tab w:val="clear" w:pos="4819"/>
        <w:tab w:val="clear" w:pos="9638"/>
        <w:tab w:val="left" w:pos="258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" w15:restartNumberingAfterBreak="0">
    <w:nsid w:val="005E48BF"/>
    <w:multiLevelType w:val="hybridMultilevel"/>
    <w:tmpl w:val="2E249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F869E1"/>
    <w:multiLevelType w:val="hybridMultilevel"/>
    <w:tmpl w:val="50C4E206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19A3257"/>
    <w:multiLevelType w:val="hybridMultilevel"/>
    <w:tmpl w:val="23B6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F11A8D"/>
    <w:multiLevelType w:val="hybridMultilevel"/>
    <w:tmpl w:val="7030745C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20937D1"/>
    <w:multiLevelType w:val="hybridMultilevel"/>
    <w:tmpl w:val="490484EE"/>
    <w:lvl w:ilvl="0" w:tplc="B84A7238">
      <w:start w:val="1"/>
      <w:numFmt w:val="decimal"/>
      <w:lvlText w:val="%1."/>
      <w:lvlJc w:val="left"/>
      <w:pPr>
        <w:ind w:left="1069" w:hanging="360"/>
      </w:pPr>
      <w:rPr>
        <w:rFonts w:eastAsia="Times New Roman" w:cs="ISOCPEUR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24D7DCB"/>
    <w:multiLevelType w:val="multilevel"/>
    <w:tmpl w:val="3C2CD2D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2CF616C"/>
    <w:multiLevelType w:val="hybridMultilevel"/>
    <w:tmpl w:val="70665458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3533F66"/>
    <w:multiLevelType w:val="hybridMultilevel"/>
    <w:tmpl w:val="E27408D6"/>
    <w:lvl w:ilvl="0" w:tplc="E5F6C1A4">
      <w:start w:val="1"/>
      <w:numFmt w:val="bullet"/>
      <w:lvlText w:val="-"/>
      <w:lvlJc w:val="left"/>
      <w:pPr>
        <w:ind w:left="1429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3EE5F9F"/>
    <w:multiLevelType w:val="hybridMultilevel"/>
    <w:tmpl w:val="6114CA76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43C21B4"/>
    <w:multiLevelType w:val="multilevel"/>
    <w:tmpl w:val="5F7A2A8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04DE63A2"/>
    <w:multiLevelType w:val="multilevel"/>
    <w:tmpl w:val="24FAFF36"/>
    <w:styleLink w:val="WWNum53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abstractNum w:abstractNumId="12" w15:restartNumberingAfterBreak="0">
    <w:nsid w:val="057C0FB4"/>
    <w:multiLevelType w:val="hybridMultilevel"/>
    <w:tmpl w:val="52DAF51E"/>
    <w:lvl w:ilvl="0" w:tplc="3682827E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4B21C5"/>
    <w:multiLevelType w:val="multilevel"/>
    <w:tmpl w:val="82ECF9F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09122391"/>
    <w:multiLevelType w:val="multilevel"/>
    <w:tmpl w:val="5178C90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094010A7"/>
    <w:multiLevelType w:val="multilevel"/>
    <w:tmpl w:val="0BC61A4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09C91F80"/>
    <w:multiLevelType w:val="multilevel"/>
    <w:tmpl w:val="776E158C"/>
    <w:styleLink w:val="WWNum57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abstractNum w:abstractNumId="17" w15:restartNumberingAfterBreak="0">
    <w:nsid w:val="0BDF28F0"/>
    <w:multiLevelType w:val="multilevel"/>
    <w:tmpl w:val="83C47BF2"/>
    <w:styleLink w:val="WWNum58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abstractNum w:abstractNumId="18" w15:restartNumberingAfterBreak="0">
    <w:nsid w:val="0CEA2823"/>
    <w:multiLevelType w:val="multilevel"/>
    <w:tmpl w:val="E00E1692"/>
    <w:styleLink w:val="WWNum50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abstractNum w:abstractNumId="19" w15:restartNumberingAfterBreak="0">
    <w:nsid w:val="0E50399E"/>
    <w:multiLevelType w:val="hybridMultilevel"/>
    <w:tmpl w:val="681EA1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08153D9"/>
    <w:multiLevelType w:val="multilevel"/>
    <w:tmpl w:val="C1E8559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1" w15:restartNumberingAfterBreak="0">
    <w:nsid w:val="110F146D"/>
    <w:multiLevelType w:val="hybridMultilevel"/>
    <w:tmpl w:val="85CA1B60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12394B2B"/>
    <w:multiLevelType w:val="multilevel"/>
    <w:tmpl w:val="DC1E1E2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3" w15:restartNumberingAfterBreak="0">
    <w:nsid w:val="13153CA8"/>
    <w:multiLevelType w:val="multilevel"/>
    <w:tmpl w:val="8012B87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4E25400"/>
    <w:multiLevelType w:val="hybridMultilevel"/>
    <w:tmpl w:val="94783E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55639A1"/>
    <w:multiLevelType w:val="hybridMultilevel"/>
    <w:tmpl w:val="C304FF8C"/>
    <w:lvl w:ilvl="0" w:tplc="E5F6C1A4">
      <w:start w:val="1"/>
      <w:numFmt w:val="bullet"/>
      <w:lvlText w:val="-"/>
      <w:lvlJc w:val="left"/>
      <w:pPr>
        <w:ind w:left="1429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6E51277"/>
    <w:multiLevelType w:val="hybridMultilevel"/>
    <w:tmpl w:val="00D8958C"/>
    <w:lvl w:ilvl="0" w:tplc="3682827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19FE55B0"/>
    <w:multiLevelType w:val="hybridMultilevel"/>
    <w:tmpl w:val="FF8C2350"/>
    <w:lvl w:ilvl="0" w:tplc="3682827E">
      <w:numFmt w:val="bullet"/>
      <w:lvlText w:val="-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1C534468"/>
    <w:multiLevelType w:val="hybridMultilevel"/>
    <w:tmpl w:val="05469A38"/>
    <w:lvl w:ilvl="0" w:tplc="3682827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F1E097F"/>
    <w:multiLevelType w:val="hybridMultilevel"/>
    <w:tmpl w:val="1E8C620A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FB92719"/>
    <w:multiLevelType w:val="hybridMultilevel"/>
    <w:tmpl w:val="3A36991E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1FCB5F5D"/>
    <w:multiLevelType w:val="multilevel"/>
    <w:tmpl w:val="59CEBFDA"/>
    <w:styleLink w:val="WWNum51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abstractNum w:abstractNumId="32" w15:restartNumberingAfterBreak="0">
    <w:nsid w:val="21684BD4"/>
    <w:multiLevelType w:val="multilevel"/>
    <w:tmpl w:val="949457D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3" w15:restartNumberingAfterBreak="0">
    <w:nsid w:val="22D62FBB"/>
    <w:multiLevelType w:val="hybridMultilevel"/>
    <w:tmpl w:val="A7E691B6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24D07A1A"/>
    <w:multiLevelType w:val="hybridMultilevel"/>
    <w:tmpl w:val="FAF4FCEA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28730BFA"/>
    <w:multiLevelType w:val="hybridMultilevel"/>
    <w:tmpl w:val="EFCA9FFE"/>
    <w:lvl w:ilvl="0" w:tplc="4BAA250E">
      <w:start w:val="1"/>
      <w:numFmt w:val="decimal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2A250BD1"/>
    <w:multiLevelType w:val="hybridMultilevel"/>
    <w:tmpl w:val="A85EC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D44AC8"/>
    <w:multiLevelType w:val="hybridMultilevel"/>
    <w:tmpl w:val="3000C476"/>
    <w:lvl w:ilvl="0" w:tplc="3682827E">
      <w:numFmt w:val="bullet"/>
      <w:lvlText w:val="-"/>
      <w:lvlJc w:val="left"/>
      <w:pPr>
        <w:ind w:left="1429" w:hanging="360"/>
      </w:p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2C3D55CC"/>
    <w:multiLevelType w:val="hybridMultilevel"/>
    <w:tmpl w:val="5BA8C3BE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D111A01"/>
    <w:multiLevelType w:val="hybridMultilevel"/>
    <w:tmpl w:val="36F47F40"/>
    <w:lvl w:ilvl="0" w:tplc="6DBC2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2D3F7A30"/>
    <w:multiLevelType w:val="hybridMultilevel"/>
    <w:tmpl w:val="BF025AAE"/>
    <w:lvl w:ilvl="0" w:tplc="E5F6C1A4">
      <w:start w:val="1"/>
      <w:numFmt w:val="bullet"/>
      <w:lvlText w:val="-"/>
      <w:lvlJc w:val="left"/>
      <w:pPr>
        <w:ind w:left="1429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31536FD1"/>
    <w:multiLevelType w:val="hybridMultilevel"/>
    <w:tmpl w:val="01D49574"/>
    <w:lvl w:ilvl="0" w:tplc="E5F6C1A4">
      <w:start w:val="1"/>
      <w:numFmt w:val="bullet"/>
      <w:lvlText w:val="-"/>
      <w:lvlJc w:val="left"/>
      <w:pPr>
        <w:ind w:left="1429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329A7516"/>
    <w:multiLevelType w:val="hybridMultilevel"/>
    <w:tmpl w:val="2CBA56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4265393"/>
    <w:multiLevelType w:val="hybridMultilevel"/>
    <w:tmpl w:val="D66C6C08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34D05F0B"/>
    <w:multiLevelType w:val="hybridMultilevel"/>
    <w:tmpl w:val="D402DAE6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39BB03B7"/>
    <w:multiLevelType w:val="hybridMultilevel"/>
    <w:tmpl w:val="F0F0E074"/>
    <w:lvl w:ilvl="0" w:tplc="57E433A2">
      <w:start w:val="1"/>
      <w:numFmt w:val="decimal"/>
      <w:lvlText w:val="%1."/>
      <w:lvlJc w:val="left"/>
      <w:pPr>
        <w:ind w:left="1778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46" w15:restartNumberingAfterBreak="0">
    <w:nsid w:val="39C03A9F"/>
    <w:multiLevelType w:val="hybridMultilevel"/>
    <w:tmpl w:val="5A86270C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3A2A0D25"/>
    <w:multiLevelType w:val="hybridMultilevel"/>
    <w:tmpl w:val="48FC5884"/>
    <w:lvl w:ilvl="0" w:tplc="04BE4004">
      <w:start w:val="1"/>
      <w:numFmt w:val="decimal"/>
      <w:lvlText w:val="%1.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B4F06D8"/>
    <w:multiLevelType w:val="hybridMultilevel"/>
    <w:tmpl w:val="9272C3FE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3D8A2A97"/>
    <w:multiLevelType w:val="multilevel"/>
    <w:tmpl w:val="164CDC56"/>
    <w:styleLink w:val="WWNum59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abstractNum w:abstractNumId="50" w15:restartNumberingAfterBreak="0">
    <w:nsid w:val="3EE05F3E"/>
    <w:multiLevelType w:val="hybridMultilevel"/>
    <w:tmpl w:val="3DA2BF20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3EE223C1"/>
    <w:multiLevelType w:val="multilevel"/>
    <w:tmpl w:val="BD4C9530"/>
    <w:styleLink w:val="WWNum54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abstractNum w:abstractNumId="52" w15:restartNumberingAfterBreak="0">
    <w:nsid w:val="40F701DB"/>
    <w:multiLevelType w:val="hybridMultilevel"/>
    <w:tmpl w:val="C15C8EAA"/>
    <w:lvl w:ilvl="0" w:tplc="3682827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4B3588E"/>
    <w:multiLevelType w:val="multilevel"/>
    <w:tmpl w:val="33583D5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4" w15:restartNumberingAfterBreak="0">
    <w:nsid w:val="46112BE6"/>
    <w:multiLevelType w:val="multilevel"/>
    <w:tmpl w:val="9F645BA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5" w15:restartNumberingAfterBreak="0">
    <w:nsid w:val="47972A8D"/>
    <w:multiLevelType w:val="multilevel"/>
    <w:tmpl w:val="2D66F94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6" w15:restartNumberingAfterBreak="0">
    <w:nsid w:val="47E67386"/>
    <w:multiLevelType w:val="hybridMultilevel"/>
    <w:tmpl w:val="AAA29C04"/>
    <w:lvl w:ilvl="0" w:tplc="E5F6C1A4">
      <w:start w:val="1"/>
      <w:numFmt w:val="bullet"/>
      <w:lvlText w:val="-"/>
      <w:lvlJc w:val="left"/>
      <w:pPr>
        <w:ind w:left="1429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487A3E5C"/>
    <w:multiLevelType w:val="multilevel"/>
    <w:tmpl w:val="40F8B498"/>
    <w:styleLink w:val="WWNum60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abstractNum w:abstractNumId="58" w15:restartNumberingAfterBreak="0">
    <w:nsid w:val="4A2836D0"/>
    <w:multiLevelType w:val="hybridMultilevel"/>
    <w:tmpl w:val="0C78D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B9317D9"/>
    <w:multiLevelType w:val="hybridMultilevel"/>
    <w:tmpl w:val="4E64DF72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4BEF4AFE"/>
    <w:multiLevelType w:val="multilevel"/>
    <w:tmpl w:val="76646040"/>
    <w:styleLink w:val="WWNum52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abstractNum w:abstractNumId="61" w15:restartNumberingAfterBreak="0">
    <w:nsid w:val="4CDD0841"/>
    <w:multiLevelType w:val="hybridMultilevel"/>
    <w:tmpl w:val="865009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4E804473"/>
    <w:multiLevelType w:val="hybridMultilevel"/>
    <w:tmpl w:val="36F47F40"/>
    <w:lvl w:ilvl="0" w:tplc="6DBC2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4F511743"/>
    <w:multiLevelType w:val="hybridMultilevel"/>
    <w:tmpl w:val="0F3608BA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511B4CAC"/>
    <w:multiLevelType w:val="hybridMultilevel"/>
    <w:tmpl w:val="5AE465E4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52967A18"/>
    <w:multiLevelType w:val="hybridMultilevel"/>
    <w:tmpl w:val="66E4A5FC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53A11BEE"/>
    <w:multiLevelType w:val="hybridMultilevel"/>
    <w:tmpl w:val="83E20AC4"/>
    <w:lvl w:ilvl="0" w:tplc="3682827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3DE276D"/>
    <w:multiLevelType w:val="hybridMultilevel"/>
    <w:tmpl w:val="5D109E68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548672A8"/>
    <w:multiLevelType w:val="multilevel"/>
    <w:tmpl w:val="CE145BA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9" w15:restartNumberingAfterBreak="0">
    <w:nsid w:val="54AE6EF8"/>
    <w:multiLevelType w:val="multilevel"/>
    <w:tmpl w:val="D048DE8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0" w15:restartNumberingAfterBreak="0">
    <w:nsid w:val="57325CF7"/>
    <w:multiLevelType w:val="multilevel"/>
    <w:tmpl w:val="89C0EC10"/>
    <w:numStyleLink w:val="Outline"/>
  </w:abstractNum>
  <w:abstractNum w:abstractNumId="71" w15:restartNumberingAfterBreak="0">
    <w:nsid w:val="58DD54E5"/>
    <w:multiLevelType w:val="hybridMultilevel"/>
    <w:tmpl w:val="19A07C3C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 w15:restartNumberingAfterBreak="0">
    <w:nsid w:val="59816AA8"/>
    <w:multiLevelType w:val="hybridMultilevel"/>
    <w:tmpl w:val="11180452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5A0C4F5B"/>
    <w:multiLevelType w:val="hybridMultilevel"/>
    <w:tmpl w:val="E10E869A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5A7D424A"/>
    <w:multiLevelType w:val="multilevel"/>
    <w:tmpl w:val="981C02B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5" w15:restartNumberingAfterBreak="0">
    <w:nsid w:val="5DB6612E"/>
    <w:multiLevelType w:val="hybridMultilevel"/>
    <w:tmpl w:val="F41A48BC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5F145BF3"/>
    <w:multiLevelType w:val="multilevel"/>
    <w:tmpl w:val="A1C0DB0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7" w15:restartNumberingAfterBreak="0">
    <w:nsid w:val="604D458E"/>
    <w:multiLevelType w:val="hybridMultilevel"/>
    <w:tmpl w:val="461AC5EA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60E739AE"/>
    <w:multiLevelType w:val="hybridMultilevel"/>
    <w:tmpl w:val="2AEE6540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61EA1DC5"/>
    <w:multiLevelType w:val="hybridMultilevel"/>
    <w:tmpl w:val="6E80BDD6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630177AD"/>
    <w:multiLevelType w:val="multilevel"/>
    <w:tmpl w:val="116E16E0"/>
    <w:styleLink w:val="WWNum56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abstractNum w:abstractNumId="81" w15:restartNumberingAfterBreak="0">
    <w:nsid w:val="63644121"/>
    <w:multiLevelType w:val="hybridMultilevel"/>
    <w:tmpl w:val="912606A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 w15:restartNumberingAfterBreak="0">
    <w:nsid w:val="643E67CE"/>
    <w:multiLevelType w:val="hybridMultilevel"/>
    <w:tmpl w:val="125CD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DD4320"/>
    <w:multiLevelType w:val="hybridMultilevel"/>
    <w:tmpl w:val="D8E46340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 w15:restartNumberingAfterBreak="0">
    <w:nsid w:val="69F64EEE"/>
    <w:multiLevelType w:val="hybridMultilevel"/>
    <w:tmpl w:val="7534DFD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 w15:restartNumberingAfterBreak="0">
    <w:nsid w:val="6A2E3ECC"/>
    <w:multiLevelType w:val="multilevel"/>
    <w:tmpl w:val="F258B7E0"/>
    <w:lvl w:ilvl="0">
      <w:start w:val="1"/>
      <w:numFmt w:val="decimal"/>
      <w:suff w:val="space"/>
      <w:lvlText w:val=" %1 ."/>
      <w:lvlJc w:val="left"/>
      <w:pPr>
        <w:ind w:left="794" w:hanging="454"/>
      </w:pPr>
    </w:lvl>
    <w:lvl w:ilvl="1">
      <w:start w:val="1"/>
      <w:numFmt w:val="decimal"/>
      <w:suff w:val="space"/>
      <w:lvlText w:val=" %1.%2 ."/>
      <w:lvlJc w:val="left"/>
      <w:pPr>
        <w:ind w:left="1077" w:hanging="397"/>
      </w:pPr>
    </w:lvl>
    <w:lvl w:ilvl="2">
      <w:start w:val="1"/>
      <w:numFmt w:val="decimal"/>
      <w:suff w:val="space"/>
      <w:lvlText w:val=" %1.%2.%3 ."/>
      <w:lvlJc w:val="left"/>
      <w:pPr>
        <w:ind w:left="1440" w:hanging="360"/>
      </w:pPr>
    </w:lvl>
    <w:lvl w:ilvl="3">
      <w:start w:val="1"/>
      <w:numFmt w:val="decimal"/>
      <w:suff w:val="space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86" w15:restartNumberingAfterBreak="0">
    <w:nsid w:val="6BAD0A25"/>
    <w:multiLevelType w:val="hybridMultilevel"/>
    <w:tmpl w:val="B05E75E4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6C6C2B79"/>
    <w:multiLevelType w:val="multilevel"/>
    <w:tmpl w:val="1B5E56E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8" w15:restartNumberingAfterBreak="0">
    <w:nsid w:val="6D202A5A"/>
    <w:multiLevelType w:val="hybridMultilevel"/>
    <w:tmpl w:val="E110E600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6DB75EFF"/>
    <w:multiLevelType w:val="multilevel"/>
    <w:tmpl w:val="5E347BA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0" w15:restartNumberingAfterBreak="0">
    <w:nsid w:val="70BB15AE"/>
    <w:multiLevelType w:val="hybridMultilevel"/>
    <w:tmpl w:val="F03CBDC0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1" w15:restartNumberingAfterBreak="0">
    <w:nsid w:val="713A7CF8"/>
    <w:multiLevelType w:val="multilevel"/>
    <w:tmpl w:val="F258B7E0"/>
    <w:lvl w:ilvl="0">
      <w:start w:val="1"/>
      <w:numFmt w:val="decimal"/>
      <w:suff w:val="space"/>
      <w:lvlText w:val=" %1 ."/>
      <w:lvlJc w:val="left"/>
      <w:pPr>
        <w:ind w:left="794" w:hanging="454"/>
      </w:pPr>
    </w:lvl>
    <w:lvl w:ilvl="1">
      <w:start w:val="1"/>
      <w:numFmt w:val="decimal"/>
      <w:suff w:val="space"/>
      <w:lvlText w:val=" %1.%2 ."/>
      <w:lvlJc w:val="left"/>
      <w:pPr>
        <w:ind w:left="1077" w:hanging="397"/>
      </w:pPr>
    </w:lvl>
    <w:lvl w:ilvl="2">
      <w:start w:val="1"/>
      <w:numFmt w:val="decimal"/>
      <w:suff w:val="space"/>
      <w:lvlText w:val=" %1.%2.%3 ."/>
      <w:lvlJc w:val="left"/>
      <w:pPr>
        <w:ind w:left="1440" w:hanging="360"/>
      </w:pPr>
    </w:lvl>
    <w:lvl w:ilvl="3">
      <w:start w:val="1"/>
      <w:numFmt w:val="decimal"/>
      <w:suff w:val="space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92" w15:restartNumberingAfterBreak="0">
    <w:nsid w:val="72283CC0"/>
    <w:multiLevelType w:val="multilevel"/>
    <w:tmpl w:val="92B21DA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3" w15:restartNumberingAfterBreak="0">
    <w:nsid w:val="729D446D"/>
    <w:multiLevelType w:val="hybridMultilevel"/>
    <w:tmpl w:val="B8AC273A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 w15:restartNumberingAfterBreak="0">
    <w:nsid w:val="734F5C7D"/>
    <w:multiLevelType w:val="multilevel"/>
    <w:tmpl w:val="D938C2B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5" w15:restartNumberingAfterBreak="0">
    <w:nsid w:val="74442C5D"/>
    <w:multiLevelType w:val="hybridMultilevel"/>
    <w:tmpl w:val="607001EC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6" w15:restartNumberingAfterBreak="0">
    <w:nsid w:val="74732685"/>
    <w:multiLevelType w:val="hybridMultilevel"/>
    <w:tmpl w:val="D5A46C44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74897571"/>
    <w:multiLevelType w:val="hybridMultilevel"/>
    <w:tmpl w:val="7D1614E0"/>
    <w:lvl w:ilvl="0" w:tplc="E5F6C1A4">
      <w:start w:val="1"/>
      <w:numFmt w:val="bullet"/>
      <w:lvlText w:val="-"/>
      <w:lvlJc w:val="left"/>
      <w:pPr>
        <w:ind w:left="1429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74A93BB5"/>
    <w:multiLevelType w:val="multilevel"/>
    <w:tmpl w:val="89C0EC10"/>
    <w:styleLink w:val="Outline"/>
    <w:lvl w:ilvl="0">
      <w:start w:val="1"/>
      <w:numFmt w:val="none"/>
      <w:suff w:val="nothing"/>
      <w:lvlText w:val="%1"/>
      <w:lvlJc w:val="left"/>
      <w:pPr>
        <w:ind w:left="1531" w:hanging="680"/>
      </w:pPr>
      <w:rPr>
        <w:rFonts w:ascii="Arial Narrow" w:hAnsi="Arial Narrow" w:hint="default"/>
        <w:b/>
        <w:sz w:val="24"/>
      </w:rPr>
    </w:lvl>
    <w:lvl w:ilvl="1">
      <w:start w:val="1"/>
      <w:numFmt w:val="decimal"/>
      <w:pStyle w:val="Nagwek2"/>
      <w:lvlText w:val="%2."/>
      <w:lvlJc w:val="left"/>
      <w:pPr>
        <w:ind w:left="1531" w:hanging="680"/>
      </w:pPr>
      <w:rPr>
        <w:rFonts w:ascii="Arial Narrow" w:hAnsi="Arial Narrow" w:hint="default"/>
        <w:b/>
        <w:sz w:val="24"/>
      </w:rPr>
    </w:lvl>
    <w:lvl w:ilvl="2">
      <w:start w:val="1"/>
      <w:numFmt w:val="decimal"/>
      <w:pStyle w:val="Nagwek3"/>
      <w:lvlText w:val="%1%2.%3."/>
      <w:lvlJc w:val="left"/>
      <w:pPr>
        <w:ind w:left="1531" w:hanging="680"/>
      </w:pPr>
      <w:rPr>
        <w:rFonts w:ascii="Arial Narrow" w:hAnsi="Arial Narrow" w:hint="default"/>
        <w:b/>
      </w:rPr>
    </w:lvl>
    <w:lvl w:ilvl="3">
      <w:start w:val="1"/>
      <w:numFmt w:val="decimal"/>
      <w:pStyle w:val="Nagwek4"/>
      <w:lvlText w:val="%1%2.%3.%4."/>
      <w:lvlJc w:val="left"/>
      <w:pPr>
        <w:ind w:left="1531" w:hanging="680"/>
      </w:pPr>
      <w:rPr>
        <w:rFonts w:hint="default"/>
      </w:rPr>
    </w:lvl>
    <w:lvl w:ilvl="4">
      <w:start w:val="1"/>
      <w:numFmt w:val="decimal"/>
      <w:pStyle w:val="Nagwek5"/>
      <w:lvlText w:val="%1%2.%3.%4.%5."/>
      <w:lvlJc w:val="left"/>
      <w:pPr>
        <w:ind w:left="1531" w:hanging="680"/>
      </w:pPr>
      <w:rPr>
        <w:rFonts w:hint="default"/>
      </w:rPr>
    </w:lvl>
    <w:lvl w:ilvl="5">
      <w:start w:val="1"/>
      <w:numFmt w:val="decimal"/>
      <w:pStyle w:val="Nagwek6"/>
      <w:lvlText w:val="%1%2.%3.%4.%5.%6."/>
      <w:lvlJc w:val="left"/>
      <w:pPr>
        <w:ind w:left="1531" w:hanging="680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1531" w:hanging="6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1531" w:hanging="680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1531" w:hanging="680"/>
      </w:pPr>
      <w:rPr>
        <w:rFonts w:hint="default"/>
      </w:rPr>
    </w:lvl>
  </w:abstractNum>
  <w:abstractNum w:abstractNumId="99" w15:restartNumberingAfterBreak="0">
    <w:nsid w:val="77C74D9A"/>
    <w:multiLevelType w:val="multilevel"/>
    <w:tmpl w:val="B36A692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0" w15:restartNumberingAfterBreak="0">
    <w:nsid w:val="77EE2E18"/>
    <w:multiLevelType w:val="hybridMultilevel"/>
    <w:tmpl w:val="99AA9F60"/>
    <w:lvl w:ilvl="0" w:tplc="3682827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780A655E"/>
    <w:multiLevelType w:val="multilevel"/>
    <w:tmpl w:val="0C1AAE14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7BBD4734"/>
    <w:multiLevelType w:val="hybridMultilevel"/>
    <w:tmpl w:val="AF1A2B26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3" w15:restartNumberingAfterBreak="0">
    <w:nsid w:val="7C17456D"/>
    <w:multiLevelType w:val="hybridMultilevel"/>
    <w:tmpl w:val="6980C8B8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7C923393"/>
    <w:multiLevelType w:val="multilevel"/>
    <w:tmpl w:val="8182F0E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5" w15:restartNumberingAfterBreak="0">
    <w:nsid w:val="7D184650"/>
    <w:multiLevelType w:val="hybridMultilevel"/>
    <w:tmpl w:val="669024C8"/>
    <w:lvl w:ilvl="0" w:tplc="3682827E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 w15:restartNumberingAfterBreak="0">
    <w:nsid w:val="7E0277E7"/>
    <w:multiLevelType w:val="multilevel"/>
    <w:tmpl w:val="453A46FC"/>
    <w:styleLink w:val="WWNum55"/>
    <w:lvl w:ilvl="0">
      <w:numFmt w:val="bullet"/>
      <w:lvlText w:val="–"/>
      <w:lvlJc w:val="left"/>
      <w:pPr>
        <w:ind w:left="7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1">
      <w:numFmt w:val="bullet"/>
      <w:lvlText w:val="–"/>
      <w:lvlJc w:val="left"/>
      <w:pPr>
        <w:ind w:left="10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4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8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216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52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88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324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600" w:hanging="360"/>
      </w:pPr>
      <w:rPr>
        <w:rFonts w:ascii="Myriad Pro Light Cond" w:eastAsia="OpenSymbol" w:hAnsi="Myriad Pro Light Cond" w:cs="OpenSymbol"/>
        <w:b w:val="0"/>
        <w:bCs w:val="0"/>
        <w:sz w:val="24"/>
        <w:szCs w:val="24"/>
      </w:rPr>
    </w:lvl>
  </w:abstractNum>
  <w:num w:numId="1">
    <w:abstractNumId w:val="98"/>
  </w:num>
  <w:num w:numId="2">
    <w:abstractNumId w:val="91"/>
  </w:num>
  <w:num w:numId="3">
    <w:abstractNumId w:val="91"/>
    <w:lvlOverride w:ilvl="0">
      <w:startOverride w:val="1"/>
    </w:lvlOverride>
  </w:num>
  <w:num w:numId="4">
    <w:abstractNumId w:val="70"/>
  </w:num>
  <w:num w:numId="5">
    <w:abstractNumId w:val="77"/>
  </w:num>
  <w:num w:numId="6">
    <w:abstractNumId w:val="85"/>
  </w:num>
  <w:num w:numId="7">
    <w:abstractNumId w:val="18"/>
  </w:num>
  <w:num w:numId="8">
    <w:abstractNumId w:val="31"/>
  </w:num>
  <w:num w:numId="9">
    <w:abstractNumId w:val="60"/>
  </w:num>
  <w:num w:numId="10">
    <w:abstractNumId w:val="11"/>
  </w:num>
  <w:num w:numId="11">
    <w:abstractNumId w:val="51"/>
  </w:num>
  <w:num w:numId="12">
    <w:abstractNumId w:val="106"/>
  </w:num>
  <w:num w:numId="13">
    <w:abstractNumId w:val="80"/>
  </w:num>
  <w:num w:numId="14">
    <w:abstractNumId w:val="16"/>
  </w:num>
  <w:num w:numId="15">
    <w:abstractNumId w:val="17"/>
  </w:num>
  <w:num w:numId="16">
    <w:abstractNumId w:val="49"/>
  </w:num>
  <w:num w:numId="17">
    <w:abstractNumId w:val="57"/>
  </w:num>
  <w:num w:numId="18">
    <w:abstractNumId w:val="101"/>
  </w:num>
  <w:num w:numId="19">
    <w:abstractNumId w:val="61"/>
  </w:num>
  <w:num w:numId="20">
    <w:abstractNumId w:val="25"/>
  </w:num>
  <w:num w:numId="21">
    <w:abstractNumId w:val="19"/>
  </w:num>
  <w:num w:numId="22">
    <w:abstractNumId w:val="56"/>
  </w:num>
  <w:num w:numId="23">
    <w:abstractNumId w:val="97"/>
  </w:num>
  <w:num w:numId="24">
    <w:abstractNumId w:val="40"/>
  </w:num>
  <w:num w:numId="25">
    <w:abstractNumId w:val="41"/>
  </w:num>
  <w:num w:numId="26">
    <w:abstractNumId w:val="8"/>
  </w:num>
  <w:num w:numId="27">
    <w:abstractNumId w:val="3"/>
  </w:num>
  <w:num w:numId="28">
    <w:abstractNumId w:val="39"/>
  </w:num>
  <w:num w:numId="29">
    <w:abstractNumId w:val="5"/>
  </w:num>
  <w:num w:numId="30">
    <w:abstractNumId w:val="62"/>
  </w:num>
  <w:num w:numId="31">
    <w:abstractNumId w:val="53"/>
  </w:num>
  <w:num w:numId="32">
    <w:abstractNumId w:val="87"/>
  </w:num>
  <w:num w:numId="33">
    <w:abstractNumId w:val="89"/>
  </w:num>
  <w:num w:numId="34">
    <w:abstractNumId w:val="22"/>
  </w:num>
  <w:num w:numId="35">
    <w:abstractNumId w:val="69"/>
  </w:num>
  <w:num w:numId="36">
    <w:abstractNumId w:val="13"/>
  </w:num>
  <w:num w:numId="37">
    <w:abstractNumId w:val="32"/>
  </w:num>
  <w:num w:numId="38">
    <w:abstractNumId w:val="104"/>
  </w:num>
  <w:num w:numId="39">
    <w:abstractNumId w:val="14"/>
  </w:num>
  <w:num w:numId="40">
    <w:abstractNumId w:val="76"/>
  </w:num>
  <w:num w:numId="41">
    <w:abstractNumId w:val="42"/>
  </w:num>
  <w:num w:numId="42">
    <w:abstractNumId w:val="52"/>
  </w:num>
  <w:num w:numId="43">
    <w:abstractNumId w:val="59"/>
  </w:num>
  <w:num w:numId="44">
    <w:abstractNumId w:val="63"/>
  </w:num>
  <w:num w:numId="45">
    <w:abstractNumId w:val="58"/>
  </w:num>
  <w:num w:numId="46">
    <w:abstractNumId w:val="1"/>
  </w:num>
  <w:num w:numId="47">
    <w:abstractNumId w:val="82"/>
  </w:num>
  <w:num w:numId="48">
    <w:abstractNumId w:val="75"/>
  </w:num>
  <w:num w:numId="49">
    <w:abstractNumId w:val="55"/>
  </w:num>
  <w:num w:numId="50">
    <w:abstractNumId w:val="23"/>
  </w:num>
  <w:num w:numId="51">
    <w:abstractNumId w:val="94"/>
  </w:num>
  <w:num w:numId="52">
    <w:abstractNumId w:val="99"/>
  </w:num>
  <w:num w:numId="53">
    <w:abstractNumId w:val="10"/>
  </w:num>
  <w:num w:numId="54">
    <w:abstractNumId w:val="68"/>
  </w:num>
  <w:num w:numId="55">
    <w:abstractNumId w:val="72"/>
  </w:num>
  <w:num w:numId="56">
    <w:abstractNumId w:val="9"/>
  </w:num>
  <w:num w:numId="57">
    <w:abstractNumId w:val="93"/>
  </w:num>
  <w:num w:numId="58">
    <w:abstractNumId w:val="92"/>
  </w:num>
  <w:num w:numId="59">
    <w:abstractNumId w:val="20"/>
  </w:num>
  <w:num w:numId="60">
    <w:abstractNumId w:val="21"/>
  </w:num>
  <w:num w:numId="61">
    <w:abstractNumId w:val="38"/>
  </w:num>
  <w:num w:numId="62">
    <w:abstractNumId w:val="78"/>
  </w:num>
  <w:num w:numId="63">
    <w:abstractNumId w:val="65"/>
  </w:num>
  <w:num w:numId="64">
    <w:abstractNumId w:val="73"/>
  </w:num>
  <w:num w:numId="65">
    <w:abstractNumId w:val="43"/>
  </w:num>
  <w:num w:numId="66">
    <w:abstractNumId w:val="86"/>
  </w:num>
  <w:num w:numId="67">
    <w:abstractNumId w:val="102"/>
  </w:num>
  <w:num w:numId="68">
    <w:abstractNumId w:val="90"/>
  </w:num>
  <w:num w:numId="69">
    <w:abstractNumId w:val="96"/>
  </w:num>
  <w:num w:numId="70">
    <w:abstractNumId w:val="12"/>
  </w:num>
  <w:num w:numId="71">
    <w:abstractNumId w:val="37"/>
  </w:num>
  <w:num w:numId="72">
    <w:abstractNumId w:val="105"/>
  </w:num>
  <w:num w:numId="73">
    <w:abstractNumId w:val="95"/>
  </w:num>
  <w:num w:numId="74">
    <w:abstractNumId w:val="15"/>
  </w:num>
  <w:num w:numId="75">
    <w:abstractNumId w:val="33"/>
  </w:num>
  <w:num w:numId="76">
    <w:abstractNumId w:val="74"/>
  </w:num>
  <w:num w:numId="77">
    <w:abstractNumId w:val="71"/>
  </w:num>
  <w:num w:numId="78">
    <w:abstractNumId w:val="79"/>
  </w:num>
  <w:num w:numId="79">
    <w:abstractNumId w:val="54"/>
  </w:num>
  <w:num w:numId="80">
    <w:abstractNumId w:val="4"/>
  </w:num>
  <w:num w:numId="81">
    <w:abstractNumId w:val="24"/>
  </w:num>
  <w:num w:numId="82">
    <w:abstractNumId w:val="28"/>
  </w:num>
  <w:num w:numId="83">
    <w:abstractNumId w:val="44"/>
  </w:num>
  <w:num w:numId="84">
    <w:abstractNumId w:val="84"/>
  </w:num>
  <w:num w:numId="85">
    <w:abstractNumId w:val="26"/>
  </w:num>
  <w:num w:numId="86">
    <w:abstractNumId w:val="7"/>
  </w:num>
  <w:num w:numId="87">
    <w:abstractNumId w:val="46"/>
  </w:num>
  <w:num w:numId="88">
    <w:abstractNumId w:val="64"/>
  </w:num>
  <w:num w:numId="89">
    <w:abstractNumId w:val="83"/>
  </w:num>
  <w:num w:numId="90">
    <w:abstractNumId w:val="2"/>
  </w:num>
  <w:num w:numId="91">
    <w:abstractNumId w:val="103"/>
  </w:num>
  <w:num w:numId="92">
    <w:abstractNumId w:val="48"/>
  </w:num>
  <w:num w:numId="93">
    <w:abstractNumId w:val="34"/>
  </w:num>
  <w:num w:numId="9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29"/>
  </w:num>
  <w:num w:numId="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0"/>
  </w:num>
  <w:num w:numId="9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35"/>
  </w:num>
  <w:num w:numId="100">
    <w:abstractNumId w:val="27"/>
  </w:num>
  <w:num w:numId="101">
    <w:abstractNumId w:val="50"/>
  </w:num>
  <w:num w:numId="102">
    <w:abstractNumId w:val="6"/>
  </w:num>
  <w:num w:numId="103">
    <w:abstractNumId w:val="67"/>
  </w:num>
  <w:num w:numId="104">
    <w:abstractNumId w:val="36"/>
  </w:num>
  <w:num w:numId="105">
    <w:abstractNumId w:val="81"/>
  </w:num>
  <w:num w:numId="106">
    <w:abstractNumId w:val="66"/>
  </w:num>
  <w:num w:numId="107">
    <w:abstractNumId w:val="0"/>
  </w:num>
  <w:num w:numId="108">
    <w:abstractNumId w:val="88"/>
  </w:num>
  <w:num w:numId="109">
    <w:abstractNumId w:val="100"/>
  </w:num>
  <w:numIdMacAtCleanup w:val="10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hał Pawłowski">
    <w15:presenceInfo w15:providerId="AD" w15:userId="S::mpawlow3@sgh.waw.pl::324d8b57-302a-4a21-a21e-95056113f2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9"/>
  <w:proofState w:spelling="clean"/>
  <w:revisionView w:markup="0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62B"/>
    <w:rsid w:val="00002E7B"/>
    <w:rsid w:val="00003CFE"/>
    <w:rsid w:val="00005D5A"/>
    <w:rsid w:val="000219DF"/>
    <w:rsid w:val="00026E81"/>
    <w:rsid w:val="00027219"/>
    <w:rsid w:val="000618B4"/>
    <w:rsid w:val="000751F1"/>
    <w:rsid w:val="00080A59"/>
    <w:rsid w:val="000A4DC9"/>
    <w:rsid w:val="000C4B29"/>
    <w:rsid w:val="000E1511"/>
    <w:rsid w:val="000E29E2"/>
    <w:rsid w:val="000E4A16"/>
    <w:rsid w:val="000E5347"/>
    <w:rsid w:val="000F44DD"/>
    <w:rsid w:val="000F5862"/>
    <w:rsid w:val="000F75B5"/>
    <w:rsid w:val="00100513"/>
    <w:rsid w:val="00124184"/>
    <w:rsid w:val="00136459"/>
    <w:rsid w:val="0014631E"/>
    <w:rsid w:val="001471E1"/>
    <w:rsid w:val="001528AC"/>
    <w:rsid w:val="00152B3A"/>
    <w:rsid w:val="0015563E"/>
    <w:rsid w:val="00157681"/>
    <w:rsid w:val="00157B7E"/>
    <w:rsid w:val="00161EC3"/>
    <w:rsid w:val="001672F2"/>
    <w:rsid w:val="0017794F"/>
    <w:rsid w:val="00181665"/>
    <w:rsid w:val="001831EA"/>
    <w:rsid w:val="001832EB"/>
    <w:rsid w:val="0018443B"/>
    <w:rsid w:val="00191C36"/>
    <w:rsid w:val="00194924"/>
    <w:rsid w:val="001A1A7C"/>
    <w:rsid w:val="001A2415"/>
    <w:rsid w:val="001A2794"/>
    <w:rsid w:val="001B0449"/>
    <w:rsid w:val="001B20ED"/>
    <w:rsid w:val="001B3784"/>
    <w:rsid w:val="001C5921"/>
    <w:rsid w:val="001D5419"/>
    <w:rsid w:val="001D5D87"/>
    <w:rsid w:val="001E1EF7"/>
    <w:rsid w:val="001F125D"/>
    <w:rsid w:val="001F24AE"/>
    <w:rsid w:val="001F65C9"/>
    <w:rsid w:val="00203F36"/>
    <w:rsid w:val="002114C1"/>
    <w:rsid w:val="00217001"/>
    <w:rsid w:val="00223624"/>
    <w:rsid w:val="0022587F"/>
    <w:rsid w:val="00225E74"/>
    <w:rsid w:val="002315B6"/>
    <w:rsid w:val="00241533"/>
    <w:rsid w:val="00242CA2"/>
    <w:rsid w:val="00243229"/>
    <w:rsid w:val="00244952"/>
    <w:rsid w:val="00247C66"/>
    <w:rsid w:val="00250D31"/>
    <w:rsid w:val="00256F05"/>
    <w:rsid w:val="00262B02"/>
    <w:rsid w:val="0026354C"/>
    <w:rsid w:val="0026422E"/>
    <w:rsid w:val="00270D4C"/>
    <w:rsid w:val="00273F7D"/>
    <w:rsid w:val="00276240"/>
    <w:rsid w:val="002904B5"/>
    <w:rsid w:val="002C5D20"/>
    <w:rsid w:val="002E5598"/>
    <w:rsid w:val="002F22D1"/>
    <w:rsid w:val="002F7145"/>
    <w:rsid w:val="00300FB6"/>
    <w:rsid w:val="00307B2F"/>
    <w:rsid w:val="003133DC"/>
    <w:rsid w:val="003156B2"/>
    <w:rsid w:val="003166A0"/>
    <w:rsid w:val="0032349F"/>
    <w:rsid w:val="00324223"/>
    <w:rsid w:val="00331740"/>
    <w:rsid w:val="00334A2B"/>
    <w:rsid w:val="00343EE8"/>
    <w:rsid w:val="00346929"/>
    <w:rsid w:val="0035017A"/>
    <w:rsid w:val="00374DF9"/>
    <w:rsid w:val="00385EEF"/>
    <w:rsid w:val="00392B2D"/>
    <w:rsid w:val="00394C8A"/>
    <w:rsid w:val="003B0402"/>
    <w:rsid w:val="003B35F3"/>
    <w:rsid w:val="003B6188"/>
    <w:rsid w:val="003C17F1"/>
    <w:rsid w:val="003F0369"/>
    <w:rsid w:val="003F4EC5"/>
    <w:rsid w:val="003F73A3"/>
    <w:rsid w:val="0040137B"/>
    <w:rsid w:val="0040631C"/>
    <w:rsid w:val="004102AE"/>
    <w:rsid w:val="00421186"/>
    <w:rsid w:val="00431F01"/>
    <w:rsid w:val="0044043F"/>
    <w:rsid w:val="00444A50"/>
    <w:rsid w:val="00446508"/>
    <w:rsid w:val="004467E5"/>
    <w:rsid w:val="004512FA"/>
    <w:rsid w:val="004565B0"/>
    <w:rsid w:val="00460D52"/>
    <w:rsid w:val="0047118A"/>
    <w:rsid w:val="0047208F"/>
    <w:rsid w:val="00484BF6"/>
    <w:rsid w:val="00491160"/>
    <w:rsid w:val="00493022"/>
    <w:rsid w:val="004A1EF1"/>
    <w:rsid w:val="004B05E2"/>
    <w:rsid w:val="004B74DF"/>
    <w:rsid w:val="004C0779"/>
    <w:rsid w:val="004C444D"/>
    <w:rsid w:val="004D111F"/>
    <w:rsid w:val="004E18EA"/>
    <w:rsid w:val="004F0A6F"/>
    <w:rsid w:val="004F2550"/>
    <w:rsid w:val="00501355"/>
    <w:rsid w:val="00502739"/>
    <w:rsid w:val="00506330"/>
    <w:rsid w:val="00507988"/>
    <w:rsid w:val="00516F19"/>
    <w:rsid w:val="00524342"/>
    <w:rsid w:val="00535D36"/>
    <w:rsid w:val="005405D5"/>
    <w:rsid w:val="00541CF7"/>
    <w:rsid w:val="00544BF0"/>
    <w:rsid w:val="00545FB9"/>
    <w:rsid w:val="0055269D"/>
    <w:rsid w:val="005618F7"/>
    <w:rsid w:val="0056304D"/>
    <w:rsid w:val="00570B39"/>
    <w:rsid w:val="005722F7"/>
    <w:rsid w:val="00575F13"/>
    <w:rsid w:val="005809DA"/>
    <w:rsid w:val="00581D74"/>
    <w:rsid w:val="00582198"/>
    <w:rsid w:val="0058746B"/>
    <w:rsid w:val="00591B25"/>
    <w:rsid w:val="005A2E0B"/>
    <w:rsid w:val="005A46E4"/>
    <w:rsid w:val="005A48E4"/>
    <w:rsid w:val="005A745A"/>
    <w:rsid w:val="005B54E8"/>
    <w:rsid w:val="005B716F"/>
    <w:rsid w:val="005D019D"/>
    <w:rsid w:val="005E2443"/>
    <w:rsid w:val="005E306F"/>
    <w:rsid w:val="005E7F6C"/>
    <w:rsid w:val="005F35A8"/>
    <w:rsid w:val="005F5B36"/>
    <w:rsid w:val="005F6017"/>
    <w:rsid w:val="00600652"/>
    <w:rsid w:val="006038CC"/>
    <w:rsid w:val="00607CC9"/>
    <w:rsid w:val="006135EF"/>
    <w:rsid w:val="00617333"/>
    <w:rsid w:val="006252AB"/>
    <w:rsid w:val="00625F9A"/>
    <w:rsid w:val="00635442"/>
    <w:rsid w:val="00645F49"/>
    <w:rsid w:val="00650C0C"/>
    <w:rsid w:val="0066269F"/>
    <w:rsid w:val="00672250"/>
    <w:rsid w:val="00673A77"/>
    <w:rsid w:val="006A4E93"/>
    <w:rsid w:val="006B3C7A"/>
    <w:rsid w:val="006B4EE4"/>
    <w:rsid w:val="006C31A5"/>
    <w:rsid w:val="006D5B67"/>
    <w:rsid w:val="006E12C1"/>
    <w:rsid w:val="006F28B5"/>
    <w:rsid w:val="006F4F45"/>
    <w:rsid w:val="006F5872"/>
    <w:rsid w:val="006F599E"/>
    <w:rsid w:val="00701DB6"/>
    <w:rsid w:val="00704C1A"/>
    <w:rsid w:val="007151B7"/>
    <w:rsid w:val="00715476"/>
    <w:rsid w:val="00722AC2"/>
    <w:rsid w:val="0072796A"/>
    <w:rsid w:val="00732FFA"/>
    <w:rsid w:val="00733166"/>
    <w:rsid w:val="00737C74"/>
    <w:rsid w:val="0076411A"/>
    <w:rsid w:val="0077019D"/>
    <w:rsid w:val="00774140"/>
    <w:rsid w:val="0078041D"/>
    <w:rsid w:val="00781558"/>
    <w:rsid w:val="0078246D"/>
    <w:rsid w:val="007A38A3"/>
    <w:rsid w:val="007A6B5B"/>
    <w:rsid w:val="007B769D"/>
    <w:rsid w:val="007C2FC5"/>
    <w:rsid w:val="007F0FD0"/>
    <w:rsid w:val="007F1472"/>
    <w:rsid w:val="007F6212"/>
    <w:rsid w:val="0080699F"/>
    <w:rsid w:val="00826418"/>
    <w:rsid w:val="00826541"/>
    <w:rsid w:val="00827ECD"/>
    <w:rsid w:val="00835EA7"/>
    <w:rsid w:val="008372BE"/>
    <w:rsid w:val="008438C3"/>
    <w:rsid w:val="008449FA"/>
    <w:rsid w:val="00852885"/>
    <w:rsid w:val="00892F09"/>
    <w:rsid w:val="008A5D81"/>
    <w:rsid w:val="008C5FF1"/>
    <w:rsid w:val="008D519D"/>
    <w:rsid w:val="008F1C8B"/>
    <w:rsid w:val="008F3B04"/>
    <w:rsid w:val="00902C85"/>
    <w:rsid w:val="00924703"/>
    <w:rsid w:val="00946DB5"/>
    <w:rsid w:val="00952641"/>
    <w:rsid w:val="00956287"/>
    <w:rsid w:val="00976AC9"/>
    <w:rsid w:val="00985730"/>
    <w:rsid w:val="00986C3E"/>
    <w:rsid w:val="0099270D"/>
    <w:rsid w:val="00995C59"/>
    <w:rsid w:val="00995EF2"/>
    <w:rsid w:val="009A7718"/>
    <w:rsid w:val="009B2E1E"/>
    <w:rsid w:val="009C361A"/>
    <w:rsid w:val="009C6BF5"/>
    <w:rsid w:val="009E54CA"/>
    <w:rsid w:val="009F5DAF"/>
    <w:rsid w:val="00A0163E"/>
    <w:rsid w:val="00A01D4B"/>
    <w:rsid w:val="00A15278"/>
    <w:rsid w:val="00A21126"/>
    <w:rsid w:val="00A318FD"/>
    <w:rsid w:val="00A342C8"/>
    <w:rsid w:val="00A37693"/>
    <w:rsid w:val="00A37830"/>
    <w:rsid w:val="00A44FC5"/>
    <w:rsid w:val="00A51BC3"/>
    <w:rsid w:val="00A52D8D"/>
    <w:rsid w:val="00A562F7"/>
    <w:rsid w:val="00A60D43"/>
    <w:rsid w:val="00A667C2"/>
    <w:rsid w:val="00A70465"/>
    <w:rsid w:val="00A805C3"/>
    <w:rsid w:val="00A80617"/>
    <w:rsid w:val="00AA1686"/>
    <w:rsid w:val="00AA30C9"/>
    <w:rsid w:val="00AA6D73"/>
    <w:rsid w:val="00AB086B"/>
    <w:rsid w:val="00AD3FCE"/>
    <w:rsid w:val="00AD49A1"/>
    <w:rsid w:val="00AF072A"/>
    <w:rsid w:val="00AF0C58"/>
    <w:rsid w:val="00B03794"/>
    <w:rsid w:val="00B0438B"/>
    <w:rsid w:val="00B13E45"/>
    <w:rsid w:val="00B15E6A"/>
    <w:rsid w:val="00B168D6"/>
    <w:rsid w:val="00B42400"/>
    <w:rsid w:val="00B45864"/>
    <w:rsid w:val="00B6305F"/>
    <w:rsid w:val="00B855AA"/>
    <w:rsid w:val="00B90105"/>
    <w:rsid w:val="00B94CAA"/>
    <w:rsid w:val="00BA0772"/>
    <w:rsid w:val="00BA3EBD"/>
    <w:rsid w:val="00BA6AF5"/>
    <w:rsid w:val="00BA78FB"/>
    <w:rsid w:val="00BB3C06"/>
    <w:rsid w:val="00BC207E"/>
    <w:rsid w:val="00BC6B3D"/>
    <w:rsid w:val="00BD4B65"/>
    <w:rsid w:val="00BD558D"/>
    <w:rsid w:val="00BD6FBD"/>
    <w:rsid w:val="00BE158C"/>
    <w:rsid w:val="00BE7B09"/>
    <w:rsid w:val="00BF7105"/>
    <w:rsid w:val="00C00BFD"/>
    <w:rsid w:val="00C16FD2"/>
    <w:rsid w:val="00C3195A"/>
    <w:rsid w:val="00C33370"/>
    <w:rsid w:val="00C34836"/>
    <w:rsid w:val="00C35B38"/>
    <w:rsid w:val="00C364E1"/>
    <w:rsid w:val="00C516CC"/>
    <w:rsid w:val="00C54216"/>
    <w:rsid w:val="00C623AE"/>
    <w:rsid w:val="00C73C69"/>
    <w:rsid w:val="00C86B74"/>
    <w:rsid w:val="00C90517"/>
    <w:rsid w:val="00CA0256"/>
    <w:rsid w:val="00CA227A"/>
    <w:rsid w:val="00CC771E"/>
    <w:rsid w:val="00CD323A"/>
    <w:rsid w:val="00CE13E8"/>
    <w:rsid w:val="00CF3CAD"/>
    <w:rsid w:val="00CF5D27"/>
    <w:rsid w:val="00CF6219"/>
    <w:rsid w:val="00D055E9"/>
    <w:rsid w:val="00D226E6"/>
    <w:rsid w:val="00D233BD"/>
    <w:rsid w:val="00D316DE"/>
    <w:rsid w:val="00D46AAC"/>
    <w:rsid w:val="00D60B75"/>
    <w:rsid w:val="00D60CEA"/>
    <w:rsid w:val="00D8525A"/>
    <w:rsid w:val="00D876D7"/>
    <w:rsid w:val="00D92188"/>
    <w:rsid w:val="00DA1591"/>
    <w:rsid w:val="00DC2B68"/>
    <w:rsid w:val="00DC44C7"/>
    <w:rsid w:val="00DC5F1D"/>
    <w:rsid w:val="00DC7D53"/>
    <w:rsid w:val="00DD362B"/>
    <w:rsid w:val="00DD60A7"/>
    <w:rsid w:val="00DE1AE3"/>
    <w:rsid w:val="00DF0070"/>
    <w:rsid w:val="00DF0D17"/>
    <w:rsid w:val="00DF24EE"/>
    <w:rsid w:val="00DF52BB"/>
    <w:rsid w:val="00E019F2"/>
    <w:rsid w:val="00E03D53"/>
    <w:rsid w:val="00E10B63"/>
    <w:rsid w:val="00E13121"/>
    <w:rsid w:val="00E139F2"/>
    <w:rsid w:val="00E2319C"/>
    <w:rsid w:val="00E23A4E"/>
    <w:rsid w:val="00E271FD"/>
    <w:rsid w:val="00E41D81"/>
    <w:rsid w:val="00E449F4"/>
    <w:rsid w:val="00E6281B"/>
    <w:rsid w:val="00E7150C"/>
    <w:rsid w:val="00E7433F"/>
    <w:rsid w:val="00E75D50"/>
    <w:rsid w:val="00EA00F0"/>
    <w:rsid w:val="00EA0359"/>
    <w:rsid w:val="00EB0701"/>
    <w:rsid w:val="00ED2375"/>
    <w:rsid w:val="00ED34D6"/>
    <w:rsid w:val="00ED4361"/>
    <w:rsid w:val="00ED6CAF"/>
    <w:rsid w:val="00ED7B6B"/>
    <w:rsid w:val="00F24E47"/>
    <w:rsid w:val="00F26A3A"/>
    <w:rsid w:val="00F278FD"/>
    <w:rsid w:val="00F3334A"/>
    <w:rsid w:val="00F37C46"/>
    <w:rsid w:val="00F604A5"/>
    <w:rsid w:val="00F6613F"/>
    <w:rsid w:val="00F67DFE"/>
    <w:rsid w:val="00F71275"/>
    <w:rsid w:val="00F71FF7"/>
    <w:rsid w:val="00F744A8"/>
    <w:rsid w:val="00F86D65"/>
    <w:rsid w:val="00F934C6"/>
    <w:rsid w:val="00F96AE5"/>
    <w:rsid w:val="00FA3E86"/>
    <w:rsid w:val="00FA55AC"/>
    <w:rsid w:val="00FA6376"/>
    <w:rsid w:val="00FC19D3"/>
    <w:rsid w:val="00FC4AAC"/>
    <w:rsid w:val="00FC7A39"/>
    <w:rsid w:val="00FD38CE"/>
    <w:rsid w:val="00FE02A8"/>
    <w:rsid w:val="00FE07C8"/>
    <w:rsid w:val="00FF0A18"/>
    <w:rsid w:val="00FF2BE4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25DE91"/>
  <w15:docId w15:val="{9747D60C-962E-4995-96A8-F4683BED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287"/>
    <w:pPr>
      <w:ind w:left="709"/>
      <w:jc w:val="both"/>
    </w:pPr>
    <w:rPr>
      <w:rFonts w:ascii="Arial Narrow" w:hAnsi="Arial Narrow"/>
    </w:rPr>
  </w:style>
  <w:style w:type="paragraph" w:styleId="Nagwek1">
    <w:name w:val="heading 1"/>
    <w:basedOn w:val="Heading"/>
    <w:next w:val="Normalny"/>
    <w:uiPriority w:val="9"/>
    <w:qFormat/>
    <w:rsid w:val="006F4F45"/>
    <w:pPr>
      <w:spacing w:before="0" w:after="0"/>
      <w:outlineLvl w:val="0"/>
    </w:pPr>
    <w:rPr>
      <w:rFonts w:ascii="Arial Narrow" w:hAnsi="Arial Narrow"/>
      <w:b/>
      <w:bCs/>
      <w:caps/>
      <w:sz w:val="24"/>
    </w:rPr>
  </w:style>
  <w:style w:type="paragraph" w:styleId="Nagwek2">
    <w:name w:val="heading 2"/>
    <w:basedOn w:val="Heading"/>
    <w:next w:val="Normalny"/>
    <w:uiPriority w:val="9"/>
    <w:unhideWhenUsed/>
    <w:qFormat/>
    <w:rsid w:val="000A4DC9"/>
    <w:pPr>
      <w:numPr>
        <w:ilvl w:val="1"/>
        <w:numId w:val="4"/>
      </w:numPr>
      <w:spacing w:before="0" w:after="0"/>
      <w:ind w:left="0" w:firstLine="0"/>
      <w:outlineLvl w:val="1"/>
    </w:pPr>
    <w:rPr>
      <w:rFonts w:ascii="Arial Narrow" w:hAnsi="Arial Narrow"/>
      <w:b/>
      <w:bCs/>
      <w:iCs/>
      <w:caps/>
      <w:sz w:val="24"/>
    </w:rPr>
  </w:style>
  <w:style w:type="paragraph" w:styleId="Nagwek3">
    <w:name w:val="heading 3"/>
    <w:basedOn w:val="Heading"/>
    <w:next w:val="Normalny"/>
    <w:uiPriority w:val="9"/>
    <w:unhideWhenUsed/>
    <w:qFormat/>
    <w:rsid w:val="0099270D"/>
    <w:pPr>
      <w:numPr>
        <w:ilvl w:val="2"/>
        <w:numId w:val="4"/>
      </w:numPr>
      <w:spacing w:before="0" w:after="0"/>
      <w:ind w:left="0" w:firstLine="0"/>
      <w:outlineLvl w:val="2"/>
    </w:pPr>
    <w:rPr>
      <w:rFonts w:ascii="Arial Narrow" w:hAnsi="Arial Narrow"/>
      <w:b/>
      <w:bCs/>
      <w:smallCaps/>
      <w:sz w:val="24"/>
    </w:rPr>
  </w:style>
  <w:style w:type="paragraph" w:styleId="Nagwek4">
    <w:name w:val="heading 4"/>
    <w:basedOn w:val="Heading"/>
    <w:next w:val="Normalny"/>
    <w:uiPriority w:val="9"/>
    <w:unhideWhenUsed/>
    <w:qFormat/>
    <w:rsid w:val="0099270D"/>
    <w:pPr>
      <w:numPr>
        <w:ilvl w:val="3"/>
        <w:numId w:val="4"/>
      </w:numPr>
      <w:spacing w:before="0" w:after="0"/>
      <w:ind w:left="0" w:firstLine="0"/>
      <w:outlineLvl w:val="3"/>
    </w:pPr>
    <w:rPr>
      <w:rFonts w:ascii="Arial Narrow" w:hAnsi="Arial Narrow"/>
      <w:b/>
      <w:bCs/>
      <w:iCs/>
      <w:smallCaps/>
      <w:sz w:val="24"/>
    </w:rPr>
  </w:style>
  <w:style w:type="paragraph" w:styleId="Nagwek5">
    <w:name w:val="heading 5"/>
    <w:basedOn w:val="Heading"/>
    <w:next w:val="Normalny"/>
    <w:uiPriority w:val="9"/>
    <w:unhideWhenUsed/>
    <w:qFormat/>
    <w:rsid w:val="006F4F45"/>
    <w:pPr>
      <w:numPr>
        <w:ilvl w:val="4"/>
        <w:numId w:val="4"/>
      </w:numPr>
      <w:spacing w:before="0" w:after="0"/>
      <w:ind w:left="0" w:firstLine="0"/>
      <w:outlineLvl w:val="4"/>
    </w:pPr>
    <w:rPr>
      <w:rFonts w:ascii="Arial Narrow" w:hAnsi="Arial Narrow"/>
      <w:b/>
      <w:bCs/>
      <w:smallCaps/>
      <w:sz w:val="24"/>
    </w:rPr>
  </w:style>
  <w:style w:type="paragraph" w:styleId="Nagwek6">
    <w:name w:val="heading 6"/>
    <w:basedOn w:val="Heading"/>
    <w:next w:val="Textbody"/>
    <w:uiPriority w:val="9"/>
    <w:semiHidden/>
    <w:unhideWhenUsed/>
    <w:qFormat/>
    <w:rsid w:val="00ED6CAF"/>
    <w:pPr>
      <w:numPr>
        <w:ilvl w:val="5"/>
        <w:numId w:val="4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utline">
    <w:name w:val="Outline"/>
    <w:basedOn w:val="Bezlisty"/>
    <w:rsid w:val="00ED6CAF"/>
    <w:pPr>
      <w:numPr>
        <w:numId w:val="1"/>
      </w:numPr>
    </w:pPr>
  </w:style>
  <w:style w:type="paragraph" w:customStyle="1" w:styleId="Standard">
    <w:name w:val="Standard"/>
    <w:rsid w:val="006F4F45"/>
    <w:rPr>
      <w:rFonts w:ascii="Arial Narrow" w:hAnsi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Heading">
    <w:name w:val="Contents Heading"/>
    <w:basedOn w:val="Heading"/>
    <w:pPr>
      <w:suppressLineNumbers/>
      <w:spacing w:before="0" w:after="0"/>
      <w:jc w:val="center"/>
    </w:pPr>
    <w:rPr>
      <w:rFonts w:ascii="SwitzerlandCondLight" w:hAnsi="SwitzerlandCondLight"/>
      <w:b/>
      <w:bCs/>
      <w:sz w:val="40"/>
      <w:szCs w:val="32"/>
    </w:rPr>
  </w:style>
  <w:style w:type="paragraph" w:customStyle="1" w:styleId="Default">
    <w:name w:val="Default"/>
    <w:basedOn w:val="Standard"/>
    <w:pPr>
      <w:autoSpaceDE w:val="0"/>
    </w:pPr>
    <w:rPr>
      <w:rFonts w:ascii="Arial, Arial" w:eastAsia="Arial, Arial" w:hAnsi="Arial, Arial" w:cs="Arial, Arial"/>
      <w:color w:val="000000"/>
    </w:rPr>
  </w:style>
  <w:style w:type="paragraph" w:customStyle="1" w:styleId="Contents1">
    <w:name w:val="Contents 1"/>
    <w:basedOn w:val="Index"/>
    <w:pPr>
      <w:tabs>
        <w:tab w:val="right" w:pos="9638"/>
      </w:tabs>
      <w:spacing w:before="170"/>
    </w:pPr>
    <w:rPr>
      <w:b/>
      <w:sz w:val="28"/>
      <w:u w:val="single"/>
    </w:r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  <w:rPr>
      <w:b/>
    </w:r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  <w:rPr>
      <w:b/>
    </w:rPr>
  </w:style>
  <w:style w:type="paragraph" w:customStyle="1" w:styleId="Standarduser">
    <w:name w:val="Standard (user)"/>
    <w:pPr>
      <w:spacing w:line="100" w:lineRule="atLeast"/>
    </w:pPr>
    <w:rPr>
      <w:rFonts w:eastAsia="Arial" w:cs="Tahoma"/>
      <w:spacing w:val="-14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ts4">
    <w:name w:val="Contents 4"/>
    <w:basedOn w:val="Index"/>
    <w:pPr>
      <w:tabs>
        <w:tab w:val="right" w:leader="dot" w:pos="9638"/>
      </w:tabs>
      <w:ind w:left="849"/>
    </w:pPr>
    <w:rPr>
      <w:b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Przypisgrny">
    <w:name w:val="Przypis górny"/>
    <w:basedOn w:val="Standard"/>
    <w:pPr>
      <w:spacing w:after="28"/>
    </w:pPr>
    <w:rPr>
      <w:i/>
      <w:sz w:val="16"/>
    </w:rPr>
  </w:style>
  <w:style w:type="paragraph" w:styleId="Tytu">
    <w:name w:val="Title"/>
    <w:basedOn w:val="Standarduser"/>
    <w:next w:val="Podtytu"/>
    <w:uiPriority w:val="10"/>
    <w:qFormat/>
    <w:pPr>
      <w:jc w:val="center"/>
    </w:pPr>
    <w:rPr>
      <w:b/>
      <w:bCs/>
    </w:rPr>
  </w:style>
  <w:style w:type="paragraph" w:styleId="Podtytu">
    <w:name w:val="Subtitle"/>
    <w:basedOn w:val="Standarduser"/>
    <w:next w:val="Textbodyuser"/>
    <w:uiPriority w:val="11"/>
    <w:qFormat/>
    <w:pPr>
      <w:jc w:val="center"/>
    </w:pPr>
    <w:rPr>
      <w:i/>
      <w:iCs/>
    </w:rPr>
  </w:style>
  <w:style w:type="paragraph" w:customStyle="1" w:styleId="Textbodyuser">
    <w:name w:val="Text body (user)"/>
    <w:basedOn w:val="Standarduser"/>
  </w:style>
  <w:style w:type="paragraph" w:customStyle="1" w:styleId="BIOZNagwek">
    <w:name w:val="BIOZ_Nagłówek"/>
    <w:basedOn w:val="Standard"/>
    <w:next w:val="Textbody"/>
    <w:pPr>
      <w:suppressLineNumbers/>
      <w:spacing w:before="113" w:after="57"/>
    </w:pPr>
    <w:rPr>
      <w:b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Myriad Pro Light Cond" w:eastAsia="OpenSymbol" w:hAnsi="Myriad Pro Light Cond" w:cs="OpenSymbol"/>
      <w:sz w:val="24"/>
      <w:szCs w:val="24"/>
    </w:rPr>
  </w:style>
  <w:style w:type="paragraph" w:styleId="Spistreci2">
    <w:name w:val="toc 2"/>
    <w:basedOn w:val="Nagwek2"/>
    <w:next w:val="Normalny"/>
    <w:autoRedefine/>
    <w:uiPriority w:val="39"/>
    <w:unhideWhenUsed/>
    <w:rsid w:val="000F75B5"/>
    <w:pPr>
      <w:numPr>
        <w:ilvl w:val="0"/>
        <w:numId w:val="0"/>
      </w:numPr>
      <w:tabs>
        <w:tab w:val="left" w:pos="709"/>
        <w:tab w:val="right" w:leader="dot" w:pos="9061"/>
      </w:tabs>
    </w:pPr>
    <w:rPr>
      <w:szCs w:val="21"/>
    </w:rPr>
  </w:style>
  <w:style w:type="paragraph" w:styleId="Spistreci1">
    <w:name w:val="toc 1"/>
    <w:basedOn w:val="Nagwek1"/>
    <w:next w:val="Normalny"/>
    <w:autoRedefine/>
    <w:uiPriority w:val="39"/>
    <w:unhideWhenUsed/>
    <w:rsid w:val="00D92188"/>
    <w:rPr>
      <w:szCs w:val="21"/>
    </w:rPr>
  </w:style>
  <w:style w:type="paragraph" w:styleId="Spistreci3">
    <w:name w:val="toc 3"/>
    <w:basedOn w:val="Nagwek3"/>
    <w:next w:val="Normalny"/>
    <w:autoRedefine/>
    <w:uiPriority w:val="39"/>
    <w:unhideWhenUsed/>
    <w:rsid w:val="000F75B5"/>
    <w:pPr>
      <w:numPr>
        <w:ilvl w:val="0"/>
        <w:numId w:val="0"/>
      </w:numPr>
      <w:tabs>
        <w:tab w:val="left" w:pos="709"/>
        <w:tab w:val="right" w:leader="dot" w:pos="9061"/>
      </w:tabs>
      <w:ind w:left="709" w:hanging="709"/>
    </w:pPr>
    <w:rPr>
      <w:szCs w:val="21"/>
    </w:rPr>
  </w:style>
  <w:style w:type="paragraph" w:styleId="Spistreci4">
    <w:name w:val="toc 4"/>
    <w:basedOn w:val="Nagwek4"/>
    <w:next w:val="Normalny"/>
    <w:autoRedefine/>
    <w:uiPriority w:val="39"/>
    <w:unhideWhenUsed/>
    <w:rsid w:val="00781558"/>
    <w:pPr>
      <w:numPr>
        <w:ilvl w:val="0"/>
        <w:numId w:val="0"/>
      </w:numPr>
    </w:pPr>
    <w:rPr>
      <w:szCs w:val="21"/>
    </w:rPr>
  </w:style>
  <w:style w:type="paragraph" w:styleId="Bezodstpw">
    <w:name w:val="No Spacing"/>
    <w:uiPriority w:val="1"/>
    <w:qFormat/>
    <w:rsid w:val="006F5872"/>
    <w:rPr>
      <w:rFonts w:ascii="Arial Narrow" w:hAnsi="Arial Narrow"/>
      <w:szCs w:val="21"/>
    </w:rPr>
  </w:style>
  <w:style w:type="paragraph" w:styleId="Akapitzlist">
    <w:name w:val="List Paragraph"/>
    <w:aliases w:val="KRS"/>
    <w:basedOn w:val="Normalny"/>
    <w:link w:val="AkapitzlistZnak"/>
    <w:uiPriority w:val="34"/>
    <w:qFormat/>
    <w:rsid w:val="00985730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30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F9A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F9A"/>
    <w:rPr>
      <w:rFonts w:ascii="Arial Narrow" w:hAnsi="Arial Narrow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F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400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400"/>
    <w:rPr>
      <w:rFonts w:ascii="Arial Narrow" w:hAnsi="Arial Narrow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400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unhideWhenUsed/>
    <w:rsid w:val="00D92188"/>
    <w:pPr>
      <w:ind w:left="0"/>
    </w:pPr>
    <w:rPr>
      <w:szCs w:val="21"/>
    </w:rPr>
  </w:style>
  <w:style w:type="numbering" w:customStyle="1" w:styleId="WWNum50">
    <w:name w:val="WWNum50"/>
    <w:basedOn w:val="Bezlisty"/>
    <w:rsid w:val="001D5419"/>
    <w:pPr>
      <w:numPr>
        <w:numId w:val="7"/>
      </w:numPr>
    </w:pPr>
  </w:style>
  <w:style w:type="paragraph" w:styleId="Spistreci9">
    <w:name w:val="toc 9"/>
    <w:basedOn w:val="Normalny"/>
    <w:next w:val="Normalny"/>
    <w:autoRedefine/>
    <w:uiPriority w:val="39"/>
    <w:unhideWhenUsed/>
    <w:rsid w:val="00D92188"/>
    <w:pPr>
      <w:ind w:left="0"/>
    </w:pPr>
    <w:rPr>
      <w:szCs w:val="21"/>
    </w:rPr>
  </w:style>
  <w:style w:type="paragraph" w:styleId="Spistreci8">
    <w:name w:val="toc 8"/>
    <w:basedOn w:val="Normalny"/>
    <w:next w:val="Normalny"/>
    <w:autoRedefine/>
    <w:uiPriority w:val="39"/>
    <w:unhideWhenUsed/>
    <w:rsid w:val="00D92188"/>
    <w:pPr>
      <w:ind w:left="0"/>
    </w:pPr>
    <w:rPr>
      <w:szCs w:val="21"/>
    </w:rPr>
  </w:style>
  <w:style w:type="paragraph" w:styleId="Spistreci7">
    <w:name w:val="toc 7"/>
    <w:basedOn w:val="Normalny"/>
    <w:next w:val="Normalny"/>
    <w:autoRedefine/>
    <w:uiPriority w:val="39"/>
    <w:unhideWhenUsed/>
    <w:rsid w:val="00D92188"/>
    <w:pPr>
      <w:ind w:left="0"/>
    </w:pPr>
    <w:rPr>
      <w:szCs w:val="21"/>
    </w:rPr>
  </w:style>
  <w:style w:type="paragraph" w:styleId="Spistreci6">
    <w:name w:val="toc 6"/>
    <w:basedOn w:val="Normalny"/>
    <w:next w:val="Normalny"/>
    <w:autoRedefine/>
    <w:uiPriority w:val="39"/>
    <w:unhideWhenUsed/>
    <w:rsid w:val="00D92188"/>
    <w:pPr>
      <w:ind w:left="0"/>
    </w:pPr>
    <w:rPr>
      <w:szCs w:val="21"/>
    </w:rPr>
  </w:style>
  <w:style w:type="numbering" w:customStyle="1" w:styleId="WWNum51">
    <w:name w:val="WWNum51"/>
    <w:basedOn w:val="Bezlisty"/>
    <w:rsid w:val="001D5419"/>
    <w:pPr>
      <w:numPr>
        <w:numId w:val="8"/>
      </w:numPr>
    </w:pPr>
  </w:style>
  <w:style w:type="numbering" w:customStyle="1" w:styleId="WWNum52">
    <w:name w:val="WWNum52"/>
    <w:basedOn w:val="Bezlisty"/>
    <w:rsid w:val="001D5419"/>
    <w:pPr>
      <w:numPr>
        <w:numId w:val="9"/>
      </w:numPr>
    </w:pPr>
  </w:style>
  <w:style w:type="numbering" w:customStyle="1" w:styleId="WWNum53">
    <w:name w:val="WWNum53"/>
    <w:basedOn w:val="Bezlisty"/>
    <w:rsid w:val="001D5419"/>
    <w:pPr>
      <w:numPr>
        <w:numId w:val="10"/>
      </w:numPr>
    </w:pPr>
  </w:style>
  <w:style w:type="numbering" w:customStyle="1" w:styleId="WWNum54">
    <w:name w:val="WWNum54"/>
    <w:basedOn w:val="Bezlisty"/>
    <w:rsid w:val="001D5419"/>
    <w:pPr>
      <w:numPr>
        <w:numId w:val="11"/>
      </w:numPr>
    </w:pPr>
  </w:style>
  <w:style w:type="numbering" w:customStyle="1" w:styleId="WWNum55">
    <w:name w:val="WWNum55"/>
    <w:basedOn w:val="Bezlisty"/>
    <w:rsid w:val="001D5419"/>
    <w:pPr>
      <w:numPr>
        <w:numId w:val="12"/>
      </w:numPr>
    </w:pPr>
  </w:style>
  <w:style w:type="numbering" w:customStyle="1" w:styleId="WWNum56">
    <w:name w:val="WWNum56"/>
    <w:basedOn w:val="Bezlisty"/>
    <w:rsid w:val="001D5419"/>
    <w:pPr>
      <w:numPr>
        <w:numId w:val="13"/>
      </w:numPr>
    </w:pPr>
  </w:style>
  <w:style w:type="numbering" w:customStyle="1" w:styleId="WWNum57">
    <w:name w:val="WWNum57"/>
    <w:basedOn w:val="Bezlisty"/>
    <w:rsid w:val="001D5419"/>
    <w:pPr>
      <w:numPr>
        <w:numId w:val="14"/>
      </w:numPr>
    </w:pPr>
  </w:style>
  <w:style w:type="numbering" w:customStyle="1" w:styleId="WWNum58">
    <w:name w:val="WWNum58"/>
    <w:basedOn w:val="Bezlisty"/>
    <w:rsid w:val="001D5419"/>
    <w:pPr>
      <w:numPr>
        <w:numId w:val="15"/>
      </w:numPr>
    </w:pPr>
  </w:style>
  <w:style w:type="numbering" w:customStyle="1" w:styleId="WWNum59">
    <w:name w:val="WWNum59"/>
    <w:basedOn w:val="Bezlisty"/>
    <w:rsid w:val="001D5419"/>
    <w:pPr>
      <w:numPr>
        <w:numId w:val="16"/>
      </w:numPr>
    </w:pPr>
  </w:style>
  <w:style w:type="numbering" w:customStyle="1" w:styleId="WWNum60">
    <w:name w:val="WWNum60"/>
    <w:basedOn w:val="Bezlisty"/>
    <w:rsid w:val="001D5419"/>
    <w:pPr>
      <w:numPr>
        <w:numId w:val="1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354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54C"/>
    <w:rPr>
      <w:rFonts w:ascii="Segoe UI" w:hAnsi="Segoe UI"/>
      <w:sz w:val="18"/>
      <w:szCs w:val="16"/>
    </w:rPr>
  </w:style>
  <w:style w:type="numbering" w:customStyle="1" w:styleId="WW8Num5">
    <w:name w:val="WW8Num5"/>
    <w:basedOn w:val="Bezlisty"/>
    <w:rsid w:val="00FA55AC"/>
    <w:pPr>
      <w:numPr>
        <w:numId w:val="18"/>
      </w:numPr>
    </w:pPr>
  </w:style>
  <w:style w:type="paragraph" w:customStyle="1" w:styleId="Styl">
    <w:name w:val="Styl"/>
    <w:rsid w:val="00EA00F0"/>
    <w:pPr>
      <w:suppressAutoHyphens w:val="0"/>
      <w:autoSpaceDE w:val="0"/>
      <w:adjustRightInd w:val="0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KRS Znak"/>
    <w:link w:val="Akapitzlist"/>
    <w:uiPriority w:val="34"/>
    <w:locked/>
    <w:rsid w:val="00C34836"/>
    <w:rPr>
      <w:rFonts w:ascii="Arial Narrow" w:hAnsi="Arial Narro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8CE6B-1D8C-4BE2-806D-7271EBC8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NMS Architekci</dc:creator>
  <cp:lastModifiedBy>Mikołaj Stępień</cp:lastModifiedBy>
  <cp:revision>5</cp:revision>
  <cp:lastPrinted>2021-07-15T14:14:00Z</cp:lastPrinted>
  <dcterms:created xsi:type="dcterms:W3CDTF">2021-07-14T16:36:00Z</dcterms:created>
  <dcterms:modified xsi:type="dcterms:W3CDTF">2021-07-15T14:15:00Z</dcterms:modified>
</cp:coreProperties>
</file>